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022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aps/>
          <w:sz w:val="48"/>
          <w:szCs w:val="20"/>
        </w:rPr>
      </w:pPr>
      <w:bookmarkStart w:id="0" w:name="_GoBack"/>
      <w:bookmarkEnd w:id="0"/>
      <w:r w:rsidRPr="000F6022">
        <w:rPr>
          <w:rFonts w:cs="Arial"/>
          <w:b/>
          <w:bCs/>
          <w:caps/>
          <w:sz w:val="48"/>
          <w:szCs w:val="20"/>
        </w:rPr>
        <w:t>ZADÁVACÍ DOKUMENTACE A POKYNY PRO ZPRACOVÁNÍ NABÍDKY</w:t>
      </w: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A553B1">
        <w:rPr>
          <w:rFonts w:cs="Arial"/>
          <w:b/>
          <w:sz w:val="22"/>
          <w:szCs w:val="22"/>
        </w:rPr>
        <w:t>k veřejné zakázce</w:t>
      </w: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0F6022" w:rsidRPr="00E53866" w:rsidRDefault="00AB515C" w:rsidP="000F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b/>
          <w:color w:val="FFFFFF"/>
          <w:sz w:val="32"/>
        </w:rPr>
      </w:pPr>
      <w:r w:rsidRPr="00E53866">
        <w:rPr>
          <w:b/>
          <w:color w:val="FFFFFF"/>
          <w:sz w:val="32"/>
        </w:rPr>
        <w:t>Dodávka HW, SW a služeb v oblasti infrastruktury – rozšíření kapacity stávajícího datového centra</w:t>
      </w:r>
    </w:p>
    <w:p w:rsidR="00D1586C" w:rsidRPr="00E53866" w:rsidRDefault="00D1586C" w:rsidP="00D1586C">
      <w:pPr>
        <w:pStyle w:val="Normln11"/>
        <w:spacing w:before="120" w:after="120" w:line="280" w:lineRule="atLeast"/>
        <w:jc w:val="center"/>
        <w:rPr>
          <w:sz w:val="20"/>
        </w:rPr>
      </w:pPr>
      <w:proofErr w:type="gramStart"/>
      <w:r w:rsidRPr="00583CBF">
        <w:rPr>
          <w:rFonts w:cs="Arial"/>
          <w:sz w:val="20"/>
          <w:szCs w:val="20"/>
        </w:rPr>
        <w:t>Ev.č.</w:t>
      </w:r>
      <w:proofErr w:type="gramEnd"/>
      <w:r w:rsidRPr="00583CBF">
        <w:rPr>
          <w:rFonts w:cs="Arial"/>
          <w:sz w:val="20"/>
          <w:szCs w:val="20"/>
        </w:rPr>
        <w:t xml:space="preserve">: </w:t>
      </w:r>
      <w:r w:rsidR="00583CBF" w:rsidRPr="00583CBF">
        <w:rPr>
          <w:rFonts w:cs="Arial"/>
          <w:sz w:val="20"/>
          <w:szCs w:val="20"/>
        </w:rPr>
        <w:t>Z2017-002896</w:t>
      </w:r>
    </w:p>
    <w:p w:rsidR="000F6022" w:rsidRPr="00A553B1" w:rsidRDefault="000F6022" w:rsidP="000F6022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DB5389" w:rsidRPr="00370AB9" w:rsidRDefault="000F6022" w:rsidP="00DB5389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A553B1">
        <w:rPr>
          <w:rFonts w:cs="Arial"/>
          <w:b/>
          <w:sz w:val="20"/>
          <w:szCs w:val="20"/>
        </w:rPr>
        <w:t xml:space="preserve">zadávané v nadlimitním </w:t>
      </w:r>
      <w:r w:rsidR="00551E30">
        <w:rPr>
          <w:rFonts w:cs="Arial"/>
          <w:b/>
          <w:sz w:val="20"/>
          <w:szCs w:val="20"/>
        </w:rPr>
        <w:t xml:space="preserve">otevřeném </w:t>
      </w:r>
      <w:r w:rsidRPr="00A553B1">
        <w:rPr>
          <w:rFonts w:cs="Arial"/>
          <w:b/>
          <w:sz w:val="20"/>
          <w:szCs w:val="20"/>
        </w:rPr>
        <w:t xml:space="preserve">řízení dle zákona </w:t>
      </w:r>
      <w:r w:rsidR="00DB5389" w:rsidRPr="00370AB9">
        <w:rPr>
          <w:rFonts w:cs="Arial"/>
          <w:b/>
          <w:sz w:val="20"/>
          <w:szCs w:val="20"/>
        </w:rPr>
        <w:t>č. 13</w:t>
      </w:r>
      <w:r w:rsidR="00DB5389">
        <w:rPr>
          <w:rFonts w:cs="Arial"/>
          <w:b/>
          <w:sz w:val="20"/>
          <w:szCs w:val="20"/>
        </w:rPr>
        <w:t>4/201</w:t>
      </w:r>
      <w:r w:rsidR="00DB5389" w:rsidRPr="00370AB9">
        <w:rPr>
          <w:rFonts w:cs="Arial"/>
          <w:b/>
          <w:sz w:val="20"/>
          <w:szCs w:val="20"/>
        </w:rPr>
        <w:t>6 Sb.,</w:t>
      </w:r>
    </w:p>
    <w:p w:rsidR="000F6022" w:rsidRPr="00A553B1" w:rsidRDefault="00DB5389" w:rsidP="00DB5389">
      <w:pPr>
        <w:pStyle w:val="Normln11"/>
        <w:spacing w:line="280" w:lineRule="atLeast"/>
        <w:jc w:val="center"/>
        <w:rPr>
          <w:rFonts w:cs="Arial"/>
        </w:rPr>
      </w:pPr>
      <w:r>
        <w:rPr>
          <w:rFonts w:cs="Arial"/>
          <w:b/>
          <w:sz w:val="20"/>
          <w:szCs w:val="20"/>
        </w:rPr>
        <w:t xml:space="preserve">o </w:t>
      </w:r>
      <w:r w:rsidR="0048270F">
        <w:rPr>
          <w:rFonts w:cs="Arial"/>
          <w:b/>
          <w:sz w:val="20"/>
          <w:szCs w:val="20"/>
        </w:rPr>
        <w:t xml:space="preserve">zadávání </w:t>
      </w:r>
      <w:r>
        <w:rPr>
          <w:rFonts w:cs="Arial"/>
          <w:b/>
          <w:sz w:val="20"/>
          <w:szCs w:val="20"/>
        </w:rPr>
        <w:t>veřejných zakáz</w:t>
      </w:r>
      <w:r w:rsidR="0048270F">
        <w:rPr>
          <w:rFonts w:cs="Arial"/>
          <w:b/>
          <w:sz w:val="20"/>
          <w:szCs w:val="20"/>
        </w:rPr>
        <w:t>ek</w:t>
      </w:r>
      <w:r w:rsidRPr="00370AB9">
        <w:rPr>
          <w:rFonts w:cs="Arial"/>
          <w:b/>
          <w:sz w:val="20"/>
          <w:szCs w:val="20"/>
        </w:rPr>
        <w:t xml:space="preserve"> (dále jen „</w:t>
      </w:r>
      <w:r>
        <w:rPr>
          <w:rFonts w:cs="Arial"/>
          <w:b/>
          <w:sz w:val="20"/>
          <w:szCs w:val="20"/>
        </w:rPr>
        <w:t>Z</w:t>
      </w:r>
      <w:r w:rsidRPr="00370AB9">
        <w:rPr>
          <w:rFonts w:cs="Arial"/>
          <w:b/>
          <w:sz w:val="20"/>
          <w:szCs w:val="20"/>
        </w:rPr>
        <w:t>ZVZ“)</w:t>
      </w:r>
    </w:p>
    <w:p w:rsidR="000F6022" w:rsidRPr="00A553B1" w:rsidRDefault="000F6022" w:rsidP="000F6022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A553B1">
        <w:rPr>
          <w:rFonts w:cs="Arial"/>
          <w:b/>
          <w:szCs w:val="20"/>
        </w:rPr>
        <w:t>Zadavatel veřejné zakázky: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Česká republika – Ministerstvo práce a sociálních věcí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se sídlem Na Poříčním právu 1/376, 128 01 Praha 2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IČO: 00551023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(dále jen „</w:t>
      </w:r>
      <w:r w:rsidRPr="00A553B1">
        <w:rPr>
          <w:rFonts w:cs="Arial"/>
          <w:b/>
          <w:szCs w:val="20"/>
        </w:rPr>
        <w:t>zadavatel</w:t>
      </w:r>
      <w:r w:rsidRPr="00A553B1">
        <w:rPr>
          <w:rFonts w:cs="Arial"/>
          <w:szCs w:val="20"/>
        </w:rPr>
        <w:t>“ nebo „</w:t>
      </w:r>
      <w:r w:rsidRPr="00A553B1">
        <w:rPr>
          <w:rFonts w:cs="Arial"/>
          <w:b/>
          <w:szCs w:val="20"/>
        </w:rPr>
        <w:t>MPSV</w:t>
      </w:r>
      <w:r w:rsidRPr="00A553B1">
        <w:rPr>
          <w:rFonts w:cs="Arial"/>
          <w:szCs w:val="20"/>
        </w:rPr>
        <w:t>“)</w:t>
      </w:r>
    </w:p>
    <w:p w:rsidR="000F6022" w:rsidRDefault="000F6022" w:rsidP="00F21335">
      <w:pPr>
        <w:pStyle w:val="Obsah1"/>
        <w:rPr>
          <w:u w:val="single"/>
        </w:rPr>
      </w:pPr>
    </w:p>
    <w:p w:rsidR="00AB515C" w:rsidRDefault="00AB515C" w:rsidP="00AB515C"/>
    <w:p w:rsidR="00954C1A" w:rsidRPr="00954C1A" w:rsidRDefault="00954C1A" w:rsidP="00954C1A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954C1A">
        <w:rPr>
          <w:rFonts w:cs="Arial"/>
          <w:szCs w:val="20"/>
          <w:u w:val="single"/>
        </w:rPr>
        <w:t>Osoba oprávněná zastupovat zadavatele</w:t>
      </w:r>
    </w:p>
    <w:p w:rsidR="00954C1A" w:rsidRPr="00954C1A" w:rsidRDefault="00954C1A" w:rsidP="00954C1A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954C1A">
        <w:rPr>
          <w:rFonts w:cs="Arial"/>
          <w:szCs w:val="20"/>
        </w:rPr>
        <w:t>Mgr. Bc. et Bc. Robert Baxa,</w:t>
      </w:r>
      <w:r w:rsidR="00F61734">
        <w:rPr>
          <w:rFonts w:cs="Arial"/>
          <w:szCs w:val="22"/>
        </w:rPr>
        <w:t xml:space="preserve"> LL.M.,</w:t>
      </w:r>
      <w:r w:rsidRPr="00954C1A">
        <w:rPr>
          <w:rFonts w:cs="Arial"/>
          <w:szCs w:val="20"/>
        </w:rPr>
        <w:t xml:space="preserve"> první náměstek ministryně, náměstek pro řízení sekce informačních technologií</w:t>
      </w:r>
      <w:r w:rsidRPr="00954C1A">
        <w:rPr>
          <w:rFonts w:cs="Arial"/>
          <w:szCs w:val="20"/>
          <w:u w:val="single"/>
        </w:rPr>
        <w:t xml:space="preserve"> </w:t>
      </w:r>
    </w:p>
    <w:p w:rsidR="00954C1A" w:rsidRPr="00954C1A" w:rsidRDefault="00954C1A" w:rsidP="00954C1A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:rsidR="00954C1A" w:rsidRPr="00954C1A" w:rsidRDefault="00954C1A" w:rsidP="00954C1A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653"/>
      </w:tblGrid>
      <w:tr w:rsidR="00954C1A" w:rsidRPr="00954C1A" w:rsidTr="00FF2168">
        <w:tc>
          <w:tcPr>
            <w:tcW w:w="4747" w:type="dxa"/>
          </w:tcPr>
          <w:p w:rsidR="00954C1A" w:rsidRPr="006052D5" w:rsidRDefault="00954C1A" w:rsidP="00FF2168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6052D5">
              <w:rPr>
                <w:rFonts w:cs="Arial"/>
                <w:szCs w:val="20"/>
                <w:u w:val="single"/>
              </w:rPr>
              <w:t xml:space="preserve">Zástupce zadavatele </w:t>
            </w:r>
          </w:p>
          <w:p w:rsidR="006052D5" w:rsidRDefault="006052D5" w:rsidP="006052D5">
            <w:pPr>
              <w:spacing w:line="280" w:lineRule="atLeast"/>
              <w:jc w:val="left"/>
              <w:rPr>
                <w:rFonts w:cs="Arial"/>
                <w:snapToGrid w:val="0"/>
                <w:szCs w:val="20"/>
              </w:rPr>
            </w:pPr>
            <w:r w:rsidRPr="00FE78B4">
              <w:rPr>
                <w:rFonts w:cs="Arial"/>
                <w:snapToGrid w:val="0"/>
                <w:szCs w:val="20"/>
              </w:rPr>
              <w:t xml:space="preserve">MT </w:t>
            </w:r>
            <w:proofErr w:type="spellStart"/>
            <w:r w:rsidRPr="00FE78B4">
              <w:rPr>
                <w:rFonts w:cs="Arial"/>
                <w:snapToGrid w:val="0"/>
                <w:szCs w:val="20"/>
              </w:rPr>
              <w:t>Legal</w:t>
            </w:r>
            <w:proofErr w:type="spellEnd"/>
            <w:r w:rsidRPr="00FE78B4">
              <w:rPr>
                <w:rFonts w:cs="Arial"/>
                <w:snapToGrid w:val="0"/>
                <w:szCs w:val="20"/>
              </w:rPr>
              <w:t xml:space="preserve"> s.r.o., advokátní kancelář</w:t>
            </w:r>
          </w:p>
          <w:p w:rsidR="00954C1A" w:rsidRPr="00E634D1" w:rsidRDefault="006052D5" w:rsidP="006052D5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E78B4">
              <w:rPr>
                <w:rFonts w:cs="Arial"/>
                <w:snapToGrid w:val="0"/>
                <w:szCs w:val="20"/>
              </w:rPr>
              <w:t>Karoliny Světlé 25, 110 00 Praha 1</w:t>
            </w:r>
            <w:r>
              <w:rPr>
                <w:rFonts w:cs="Arial"/>
                <w:snapToGrid w:val="0"/>
                <w:szCs w:val="20"/>
              </w:rPr>
              <w:br/>
              <w:t>IČO: 283 05 043</w:t>
            </w:r>
          </w:p>
        </w:tc>
        <w:tc>
          <w:tcPr>
            <w:tcW w:w="4747" w:type="dxa"/>
          </w:tcPr>
          <w:p w:rsidR="00954C1A" w:rsidRPr="005C1C1A" w:rsidRDefault="00954C1A" w:rsidP="00FF2168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  <w:u w:val="single"/>
              </w:rPr>
            </w:pPr>
            <w:r w:rsidRPr="005C1C1A">
              <w:rPr>
                <w:rFonts w:cs="Arial"/>
                <w:szCs w:val="20"/>
                <w:u w:val="single"/>
              </w:rPr>
              <w:t>Kontaktní adresa pro komunikaci s</w:t>
            </w:r>
            <w:r w:rsidR="00A63BA5">
              <w:rPr>
                <w:rFonts w:cs="Arial"/>
                <w:szCs w:val="20"/>
                <w:u w:val="single"/>
              </w:rPr>
              <w:t> </w:t>
            </w:r>
            <w:r w:rsidR="006052D5" w:rsidRPr="005C1C1A">
              <w:rPr>
                <w:rFonts w:cs="Arial"/>
                <w:szCs w:val="20"/>
                <w:u w:val="single"/>
              </w:rPr>
              <w:t>účastníky</w:t>
            </w:r>
            <w:r w:rsidR="00A63BA5">
              <w:rPr>
                <w:rFonts w:cs="Arial"/>
                <w:szCs w:val="20"/>
                <w:u w:val="single"/>
              </w:rPr>
              <w:t xml:space="preserve"> zadávacího řízení</w:t>
            </w:r>
          </w:p>
          <w:p w:rsidR="006052D5" w:rsidRPr="005C1C1A" w:rsidRDefault="006052D5" w:rsidP="006052D5">
            <w:pPr>
              <w:spacing w:line="280" w:lineRule="atLeast"/>
              <w:jc w:val="left"/>
              <w:rPr>
                <w:rFonts w:cs="Arial"/>
                <w:snapToGrid w:val="0"/>
                <w:szCs w:val="20"/>
              </w:rPr>
            </w:pPr>
            <w:r w:rsidRPr="005C1C1A">
              <w:rPr>
                <w:rFonts w:cs="Arial"/>
                <w:snapToGrid w:val="0"/>
                <w:szCs w:val="20"/>
              </w:rPr>
              <w:t xml:space="preserve">MT </w:t>
            </w:r>
            <w:proofErr w:type="spellStart"/>
            <w:r w:rsidRPr="005C1C1A">
              <w:rPr>
                <w:rFonts w:cs="Arial"/>
                <w:snapToGrid w:val="0"/>
                <w:szCs w:val="20"/>
              </w:rPr>
              <w:t>Legal</w:t>
            </w:r>
            <w:proofErr w:type="spellEnd"/>
            <w:r w:rsidRPr="005C1C1A">
              <w:rPr>
                <w:rFonts w:cs="Arial"/>
                <w:snapToGrid w:val="0"/>
                <w:szCs w:val="20"/>
              </w:rPr>
              <w:t xml:space="preserve"> s.r.o., advokátní kancelář</w:t>
            </w:r>
          </w:p>
          <w:p w:rsidR="00954C1A" w:rsidRPr="005C1C1A" w:rsidRDefault="006052D5" w:rsidP="006052D5">
            <w:pPr>
              <w:spacing w:line="280" w:lineRule="atLeast"/>
              <w:rPr>
                <w:rFonts w:cs="Arial"/>
                <w:szCs w:val="20"/>
                <w:highlight w:val="yellow"/>
              </w:rPr>
            </w:pPr>
            <w:r w:rsidRPr="005C1C1A">
              <w:rPr>
                <w:rFonts w:cs="Arial"/>
                <w:snapToGrid w:val="0"/>
                <w:szCs w:val="20"/>
              </w:rPr>
              <w:t>Karoliny Světlé 25, 110 00 Praha 1</w:t>
            </w:r>
          </w:p>
          <w:p w:rsidR="006052D5" w:rsidRPr="005C1C1A" w:rsidRDefault="006052D5" w:rsidP="00FF2168">
            <w:pPr>
              <w:spacing w:line="280" w:lineRule="atLeast"/>
              <w:rPr>
                <w:rFonts w:cs="Arial"/>
              </w:rPr>
            </w:pPr>
            <w:r w:rsidRPr="005C1C1A">
              <w:rPr>
                <w:rFonts w:cs="Arial"/>
              </w:rPr>
              <w:t>tel. +420 222 866 555</w:t>
            </w:r>
          </w:p>
          <w:p w:rsidR="00954C1A" w:rsidRPr="005C1C1A" w:rsidRDefault="006052D5" w:rsidP="00FF2168">
            <w:pPr>
              <w:spacing w:line="280" w:lineRule="atLeast"/>
              <w:rPr>
                <w:rFonts w:cs="Arial"/>
                <w:szCs w:val="20"/>
              </w:rPr>
            </w:pPr>
            <w:r w:rsidRPr="005C1C1A">
              <w:rPr>
                <w:rFonts w:cs="Arial"/>
              </w:rPr>
              <w:t xml:space="preserve">e-mail: </w:t>
            </w:r>
            <w:hyperlink r:id="rId14" w:history="1"/>
            <w:hyperlink r:id="rId15" w:history="1">
              <w:r w:rsidRPr="005C1C1A">
                <w:rPr>
                  <w:rStyle w:val="Hypertextovodkaz"/>
                  <w:rFonts w:ascii="Arial" w:hAnsi="Arial" w:cs="Arial"/>
                </w:rPr>
                <w:t>vz@mt-legal.com</w:t>
              </w:r>
            </w:hyperlink>
          </w:p>
        </w:tc>
      </w:tr>
    </w:tbl>
    <w:p w:rsidR="00954C1A" w:rsidRDefault="00954C1A" w:rsidP="00AB515C"/>
    <w:p w:rsidR="00E634D1" w:rsidRDefault="00E634D1">
      <w:pPr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333F6A" w:rsidRPr="000F6022" w:rsidRDefault="00333F6A" w:rsidP="000F6022">
      <w:pPr>
        <w:jc w:val="left"/>
        <w:rPr>
          <w:b/>
          <w:u w:val="single"/>
        </w:rPr>
      </w:pPr>
      <w:r w:rsidRPr="00B813CC">
        <w:rPr>
          <w:b/>
          <w:u w:val="single"/>
        </w:rPr>
        <w:lastRenderedPageBreak/>
        <w:t>OBSAH</w:t>
      </w:r>
    </w:p>
    <w:p w:rsidR="00B84DD3" w:rsidRPr="00B84DD3" w:rsidRDefault="007B15E2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B84DD3">
        <w:rPr>
          <w:b w:val="0"/>
          <w:color w:val="FF0000"/>
        </w:rPr>
        <w:fldChar w:fldCharType="begin"/>
      </w:r>
      <w:r w:rsidR="00A749C4" w:rsidRPr="00B84DD3">
        <w:rPr>
          <w:b w:val="0"/>
          <w:color w:val="FF0000"/>
        </w:rPr>
        <w:instrText xml:space="preserve"> TOC \h \z \t "Nadpis 1;1" </w:instrText>
      </w:r>
      <w:r w:rsidRPr="00B84DD3">
        <w:rPr>
          <w:b w:val="0"/>
          <w:color w:val="FF0000"/>
        </w:rPr>
        <w:fldChar w:fldCharType="separate"/>
      </w:r>
      <w:hyperlink w:anchor="_Toc473537652" w:history="1">
        <w:r w:rsidR="00B84DD3" w:rsidRPr="00B84DD3">
          <w:rPr>
            <w:rStyle w:val="Hypertextovodkaz"/>
            <w:rFonts w:ascii="Arial" w:hAnsi="Arial" w:cs="Arial"/>
            <w:noProof/>
          </w:rPr>
          <w:t>1.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Klasifikace předmětu plnění veřejné zakázky A ZASTOUPENÍ ZADAVATELE</w:t>
        </w:r>
        <w:r w:rsidR="00B84DD3" w:rsidRPr="00B84DD3">
          <w:rPr>
            <w:noProof/>
            <w:webHidden/>
          </w:rPr>
          <w:tab/>
        </w:r>
        <w:r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_Toc473537652 \h </w:instrText>
        </w:r>
        <w:r w:rsidRPr="00B84DD3">
          <w:rPr>
            <w:noProof/>
            <w:webHidden/>
          </w:rPr>
        </w:r>
        <w:r w:rsidRPr="00B84DD3">
          <w:rPr>
            <w:noProof/>
            <w:webHidden/>
          </w:rPr>
          <w:fldChar w:fldCharType="separate"/>
        </w:r>
        <w:r w:rsidR="00EC7D39">
          <w:rPr>
            <w:noProof/>
            <w:webHidden/>
          </w:rPr>
          <w:t>3</w:t>
        </w:r>
        <w:r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3" w:history="1">
        <w:r w:rsidR="00B84DD3" w:rsidRPr="00B84DD3">
          <w:rPr>
            <w:rStyle w:val="Hypertextovodkaz"/>
            <w:rFonts w:ascii="Arial" w:hAnsi="Arial" w:cs="Arial"/>
            <w:noProof/>
          </w:rPr>
          <w:t>2.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Předmět plnění veřejné zakázky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_Toc473537653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4" w:history="1">
        <w:r w:rsidR="00B84DD3" w:rsidRPr="00B84DD3">
          <w:rPr>
            <w:rStyle w:val="Hypertextovodkaz"/>
            <w:rFonts w:ascii="Arial" w:hAnsi="Arial" w:cs="Arial"/>
            <w:noProof/>
          </w:rPr>
          <w:t>3.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Podmínky plnění veřejné zakázky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_Toc473537654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5" w:history="1">
        <w:r w:rsidR="00B84DD3" w:rsidRPr="00B84DD3">
          <w:rPr>
            <w:rStyle w:val="Hypertextovodkaz"/>
            <w:rFonts w:ascii="Arial" w:hAnsi="Arial" w:cs="Arial"/>
            <w:noProof/>
          </w:rPr>
          <w:t>4.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Požadavky na varianty nabídky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_Toc473537655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6" w:history="1">
        <w:r w:rsidR="00B84DD3" w:rsidRPr="00B84DD3">
          <w:rPr>
            <w:rStyle w:val="Hypertextovodkaz"/>
            <w:rFonts w:ascii="Arial" w:hAnsi="Arial" w:cs="Arial"/>
            <w:noProof/>
          </w:rPr>
          <w:t>5.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Doba a místo plnění veřejné zakázky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_Toc473537656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7" w:history="1">
        <w:r w:rsidR="00B84DD3" w:rsidRPr="00B84DD3">
          <w:rPr>
            <w:rStyle w:val="Hypertextovodkaz"/>
            <w:rFonts w:ascii="Arial" w:hAnsi="Arial" w:cs="Arial"/>
            <w:noProof/>
          </w:rPr>
          <w:t>6.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_Toc473537657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8" w:history="1">
        <w:r w:rsidR="00B84DD3" w:rsidRPr="00B84DD3">
          <w:rPr>
            <w:rStyle w:val="Hypertextovodkaz"/>
            <w:rFonts w:ascii="Arial" w:hAnsi="Arial" w:cs="Arial"/>
            <w:noProof/>
          </w:rPr>
          <w:t>7.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požadavky na Způsob zpracování nabídkové ceny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_Toc473537658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9" w:history="1">
        <w:r w:rsidR="00B84DD3" w:rsidRPr="00B84DD3">
          <w:rPr>
            <w:rStyle w:val="Hypertextovodkaz"/>
            <w:rFonts w:ascii="Arial" w:hAnsi="Arial" w:cs="Arial"/>
            <w:noProof/>
          </w:rPr>
          <w:t>8.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NÁVRH SMLOUVY, platební a Obchodní podmínky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_Toc473537659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0" w:history="1">
        <w:r w:rsidR="00B84DD3" w:rsidRPr="00B84DD3">
          <w:rPr>
            <w:rStyle w:val="Hypertextovodkaz"/>
            <w:rFonts w:ascii="Arial" w:hAnsi="Arial" w:cs="Arial"/>
            <w:noProof/>
          </w:rPr>
          <w:t>9.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Jiné požadavky zadavatele na plnění veřejné zakázky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_Toc473537660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1" w:history="1">
        <w:r w:rsidR="00B84DD3" w:rsidRPr="00B84DD3">
          <w:rPr>
            <w:rStyle w:val="Hypertextovodkaz"/>
            <w:rFonts w:ascii="Arial" w:hAnsi="Arial" w:cs="Arial"/>
            <w:noProof/>
          </w:rPr>
          <w:t>10.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požadavky zadavatele na VYBRANÉHO DODAVATELE – podmínky pro uzavření smlouvy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_Toc473537661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2" w:history="1">
        <w:r w:rsidR="00B84DD3" w:rsidRPr="00B84DD3">
          <w:rPr>
            <w:rStyle w:val="Hypertextovodkaz"/>
            <w:rFonts w:ascii="Arial" w:hAnsi="Arial" w:cs="Arial"/>
            <w:noProof/>
          </w:rPr>
          <w:t>11.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Způsob hodnocení nabídek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_Toc473537662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3" w:history="1">
        <w:r w:rsidR="00B84DD3" w:rsidRPr="00B84DD3">
          <w:rPr>
            <w:rStyle w:val="Hypertextovodkaz"/>
            <w:rFonts w:ascii="Arial" w:hAnsi="Arial" w:cs="Arial"/>
            <w:noProof/>
          </w:rPr>
          <w:t>12.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POskytnuTí jistoty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_Toc473537663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4" w:history="1">
        <w:r w:rsidR="00B84DD3" w:rsidRPr="00B84DD3">
          <w:rPr>
            <w:rStyle w:val="Hypertextovodkaz"/>
            <w:rFonts w:ascii="Arial" w:hAnsi="Arial" w:cs="Arial"/>
            <w:noProof/>
          </w:rPr>
          <w:t>13.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Pokyny pro zpracování nabídky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_Toc473537664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5" w:history="1">
        <w:r w:rsidR="00B84DD3" w:rsidRPr="00B84DD3">
          <w:rPr>
            <w:rStyle w:val="Hypertextovodkaz"/>
            <w:rFonts w:ascii="Arial" w:hAnsi="Arial" w:cs="Arial"/>
            <w:noProof/>
          </w:rPr>
          <w:t>14.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Vymezení zadávací dokumentace a podmínky přístupu či poskytnutí zadávací dokumentace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_Toc473537665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6" w:history="1">
        <w:r w:rsidR="00B84DD3" w:rsidRPr="00B84DD3">
          <w:rPr>
            <w:rStyle w:val="Hypertextovodkaz"/>
            <w:rFonts w:ascii="Arial" w:hAnsi="Arial" w:cs="Arial"/>
            <w:noProof/>
          </w:rPr>
          <w:t>15.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VYSVĚTLENÍ ZADÁVACÍ DOKUMENTACE a prohlídka místa plnění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_Toc473537666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7" w:history="1">
        <w:r w:rsidR="00B84DD3" w:rsidRPr="00B84DD3">
          <w:rPr>
            <w:rStyle w:val="Hypertextovodkaz"/>
            <w:rFonts w:ascii="Arial" w:hAnsi="Arial" w:cs="Arial"/>
            <w:noProof/>
          </w:rPr>
          <w:t>16.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Lhůta, místo a způsob pro podání nabídek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_Toc473537667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8" w:history="1">
        <w:r w:rsidR="00B84DD3" w:rsidRPr="00B84DD3">
          <w:rPr>
            <w:rStyle w:val="Hypertextovodkaz"/>
            <w:rFonts w:ascii="Arial" w:hAnsi="Arial" w:cs="Arial"/>
            <w:noProof/>
          </w:rPr>
          <w:t>17.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Termín otevírání obálek s nabídkami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_Toc473537668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9" w:history="1">
        <w:r w:rsidR="00B84DD3" w:rsidRPr="00B84DD3">
          <w:rPr>
            <w:rStyle w:val="Hypertextovodkaz"/>
            <w:rFonts w:ascii="Arial" w:hAnsi="Arial" w:cs="Arial"/>
            <w:noProof/>
          </w:rPr>
          <w:t>18.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Zadávací lhůta (lhůta, po kterou jsou účastníki svými nabídkami vázáni)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_Toc473537669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70" w:history="1">
        <w:r w:rsidR="00B84DD3" w:rsidRPr="00B84DD3">
          <w:rPr>
            <w:rStyle w:val="Hypertextovodkaz"/>
            <w:rFonts w:ascii="Arial" w:hAnsi="Arial" w:cs="Arial"/>
            <w:noProof/>
          </w:rPr>
          <w:t>19.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Vysvětlení pojmů a zkratek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_Toc473537670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EC7D3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71" w:history="1">
        <w:r w:rsidR="00B84DD3" w:rsidRPr="00B84DD3">
          <w:rPr>
            <w:rStyle w:val="Hypertextovodkaz"/>
            <w:rFonts w:ascii="Arial" w:hAnsi="Arial" w:cs="Arial"/>
            <w:noProof/>
          </w:rPr>
          <w:t>20.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PŘÍLOHY zadávací dokumentace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_Toc473537671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15E2" w:rsidRPr="00B84DD3">
          <w:rPr>
            <w:noProof/>
            <w:webHidden/>
          </w:rPr>
          <w:fldChar w:fldCharType="end"/>
        </w:r>
      </w:hyperlink>
    </w:p>
    <w:p w:rsidR="00A749C4" w:rsidRPr="00F770BE" w:rsidRDefault="007B15E2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B84DD3">
        <w:rPr>
          <w:rFonts w:cs="Arial"/>
          <w:color w:val="FF0000"/>
          <w:szCs w:val="20"/>
        </w:rPr>
        <w:fldChar w:fldCharType="end"/>
      </w: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9876B9">
        <w:rPr>
          <w:rFonts w:cs="Arial"/>
          <w:bCs/>
          <w:caps/>
          <w:color w:val="FF0000"/>
          <w:szCs w:val="20"/>
        </w:rPr>
        <w:br w:type="page"/>
      </w:r>
    </w:p>
    <w:p w:rsidR="00A749C4" w:rsidRPr="009876B9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1" w:name="_Toc274229179"/>
      <w:bookmarkStart w:id="2" w:name="_Toc406010372"/>
      <w:bookmarkStart w:id="3" w:name="_Toc473537652"/>
      <w:r w:rsidRPr="009876B9"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 w:rsidRPr="009876B9">
        <w:rPr>
          <w:caps/>
          <w:color w:val="FFFFFF"/>
          <w:sz w:val="20"/>
          <w:szCs w:val="20"/>
        </w:rPr>
        <w:t xml:space="preserve">plnění </w:t>
      </w:r>
      <w:r w:rsidRPr="009876B9">
        <w:rPr>
          <w:caps/>
          <w:color w:val="FFFFFF"/>
          <w:sz w:val="20"/>
          <w:szCs w:val="20"/>
        </w:rPr>
        <w:t>veřejné zakázky</w:t>
      </w:r>
      <w:bookmarkEnd w:id="1"/>
      <w:bookmarkEnd w:id="2"/>
      <w:r w:rsidR="007F1F0A">
        <w:rPr>
          <w:caps/>
          <w:color w:val="FFFFFF"/>
          <w:sz w:val="20"/>
          <w:szCs w:val="20"/>
        </w:rPr>
        <w:t xml:space="preserve"> A ZASTOUPENÍ ZADAVATELE</w:t>
      </w:r>
      <w:bookmarkEnd w:id="3"/>
    </w:p>
    <w:p w:rsidR="00A749C4" w:rsidRPr="009876B9" w:rsidRDefault="00A749C4" w:rsidP="00E1488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Druh veřejné zakázky: </w:t>
      </w:r>
      <w:r w:rsidRPr="009876B9">
        <w:rPr>
          <w:rFonts w:cs="Arial"/>
          <w:b/>
          <w:bCs/>
          <w:szCs w:val="20"/>
        </w:rPr>
        <w:tab/>
      </w:r>
      <w:r w:rsidR="002867B1">
        <w:rPr>
          <w:rFonts w:cs="Arial"/>
          <w:bCs/>
          <w:szCs w:val="20"/>
        </w:rPr>
        <w:t xml:space="preserve">veřejná zakázka na </w:t>
      </w:r>
      <w:r w:rsidR="00D61B19">
        <w:rPr>
          <w:rFonts w:cs="Arial"/>
          <w:bCs/>
          <w:szCs w:val="20"/>
        </w:rPr>
        <w:t>dodávky</w:t>
      </w:r>
    </w:p>
    <w:p w:rsidR="00A749C4" w:rsidRPr="009876B9" w:rsidRDefault="00A749C4" w:rsidP="00E1488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Druh zadávacího řízení: </w:t>
      </w:r>
      <w:r w:rsidRPr="009876B9">
        <w:rPr>
          <w:rFonts w:cs="Arial"/>
          <w:b/>
          <w:bCs/>
          <w:szCs w:val="20"/>
        </w:rPr>
        <w:tab/>
      </w:r>
      <w:r w:rsidR="003579A4" w:rsidRPr="009876B9">
        <w:rPr>
          <w:rFonts w:cs="Arial"/>
          <w:bCs/>
          <w:szCs w:val="20"/>
        </w:rPr>
        <w:t>nadlimitní</w:t>
      </w:r>
      <w:r w:rsidR="00551E30">
        <w:rPr>
          <w:rFonts w:cs="Arial"/>
          <w:bCs/>
          <w:szCs w:val="20"/>
        </w:rPr>
        <w:t xml:space="preserve"> otevřené</w:t>
      </w:r>
      <w:r w:rsidRPr="009876B9">
        <w:rPr>
          <w:rFonts w:cs="Arial"/>
          <w:bCs/>
          <w:szCs w:val="20"/>
        </w:rPr>
        <w:t xml:space="preserve"> řízení</w:t>
      </w:r>
    </w:p>
    <w:p w:rsidR="00934442" w:rsidRPr="009876B9" w:rsidRDefault="00934442" w:rsidP="00E14882">
      <w:pPr>
        <w:widowControl w:val="0"/>
        <w:autoSpaceDE w:val="0"/>
        <w:autoSpaceDN w:val="0"/>
        <w:adjustRightInd w:val="0"/>
        <w:spacing w:before="120"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9876B9" w:rsidTr="009C2639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B3B4D" w:rsidRPr="00460484" w:rsidRDefault="001B3B4D" w:rsidP="00E14882">
            <w:pPr>
              <w:spacing w:before="120"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bookmarkStart w:id="4" w:name="_Toc245805748"/>
            <w:r w:rsidRPr="00460484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B3B4D" w:rsidRPr="00460484" w:rsidRDefault="001B3B4D" w:rsidP="00E14882">
            <w:pPr>
              <w:spacing w:before="120"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60484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E5608E" w:rsidRPr="009876B9" w:rsidTr="009C263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2639" w:rsidRPr="009C2639" w:rsidRDefault="009C2639" w:rsidP="00DB691F">
            <w:pPr>
              <w:spacing w:before="60" w:after="60" w:line="280" w:lineRule="atLeast"/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Servery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39" w:rsidRPr="009C2639" w:rsidRDefault="009C2639" w:rsidP="00DB691F">
            <w:pPr>
              <w:spacing w:before="60" w:after="60" w:line="280" w:lineRule="atLeast"/>
              <w:jc w:val="center"/>
              <w:rPr>
                <w:rFonts w:cs="Arial"/>
                <w:bCs/>
                <w:szCs w:val="20"/>
              </w:rPr>
            </w:pPr>
            <w:r w:rsidRPr="009C2639">
              <w:rPr>
                <w:rFonts w:cs="Arial"/>
                <w:bCs/>
                <w:szCs w:val="20"/>
              </w:rPr>
              <w:t>48820000-2</w:t>
            </w:r>
          </w:p>
        </w:tc>
      </w:tr>
      <w:tr w:rsidR="000D1A29" w:rsidRPr="009876B9" w:rsidTr="009C263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2639" w:rsidRPr="009C2639" w:rsidRDefault="009C2639" w:rsidP="00DB691F">
            <w:pPr>
              <w:spacing w:before="60" w:after="60" w:line="280" w:lineRule="atLeast"/>
              <w:rPr>
                <w:rFonts w:cs="Arial"/>
                <w:szCs w:val="20"/>
              </w:rPr>
            </w:pPr>
            <w:bookmarkStart w:id="5" w:name="_Toc269749166"/>
            <w:bookmarkStart w:id="6" w:name="_Toc269749167"/>
            <w:bookmarkStart w:id="7" w:name="_Toc269749168"/>
            <w:bookmarkEnd w:id="4"/>
            <w:bookmarkEnd w:id="5"/>
            <w:bookmarkEnd w:id="6"/>
            <w:bookmarkEnd w:id="7"/>
            <w:r w:rsidRPr="00171309">
              <w:rPr>
                <w:rFonts w:cs="Arial"/>
                <w:szCs w:val="20"/>
              </w:rPr>
              <w:t>Nepřerušitelné zdroje energie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39" w:rsidRPr="009C2639" w:rsidRDefault="009C2639" w:rsidP="00DB691F">
            <w:pPr>
              <w:spacing w:before="60" w:after="60" w:line="280" w:lineRule="atLeast"/>
              <w:jc w:val="center"/>
              <w:rPr>
                <w:rFonts w:cs="Arial"/>
                <w:bCs/>
                <w:szCs w:val="20"/>
              </w:rPr>
            </w:pPr>
            <w:r w:rsidRPr="009C2639">
              <w:rPr>
                <w:rFonts w:cs="Arial"/>
                <w:bCs/>
                <w:szCs w:val="20"/>
              </w:rPr>
              <w:t>31154000-0</w:t>
            </w:r>
          </w:p>
        </w:tc>
      </w:tr>
      <w:tr w:rsidR="000D1A29" w:rsidRPr="009876B9" w:rsidTr="00E021C5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994" w:rsidRPr="00D20994" w:rsidRDefault="00D20994" w:rsidP="00DB691F">
            <w:pPr>
              <w:spacing w:before="60" w:after="60" w:line="280" w:lineRule="atLeast"/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Systémové a podpůrné služby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39" w:rsidRPr="000D1A29" w:rsidRDefault="009C2639" w:rsidP="00DB691F">
            <w:pPr>
              <w:spacing w:before="60" w:after="60" w:line="280" w:lineRule="atLeast"/>
              <w:jc w:val="center"/>
              <w:rPr>
                <w:rFonts w:cs="Arial"/>
                <w:bCs/>
                <w:szCs w:val="20"/>
              </w:rPr>
            </w:pPr>
            <w:r w:rsidRPr="009C2639">
              <w:rPr>
                <w:rFonts w:cs="Arial"/>
                <w:bCs/>
                <w:szCs w:val="20"/>
              </w:rPr>
              <w:t>72250000-2</w:t>
            </w:r>
          </w:p>
        </w:tc>
      </w:tr>
      <w:tr w:rsidR="000D1A29" w:rsidRPr="009876B9" w:rsidTr="000D1A2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994" w:rsidRPr="00D20994" w:rsidRDefault="00D20994" w:rsidP="00DB691F">
            <w:pPr>
              <w:spacing w:before="60" w:after="60" w:line="280" w:lineRule="atLeast"/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Operační systémy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994" w:rsidRPr="000D1A29" w:rsidRDefault="00D20994" w:rsidP="00DB691F">
            <w:pPr>
              <w:spacing w:before="60" w:after="60" w:line="280" w:lineRule="atLeast"/>
              <w:jc w:val="center"/>
              <w:rPr>
                <w:rFonts w:cs="Arial"/>
                <w:bCs/>
                <w:szCs w:val="20"/>
              </w:rPr>
            </w:pPr>
            <w:r w:rsidRPr="00D20994">
              <w:rPr>
                <w:rFonts w:cs="Arial"/>
                <w:bCs/>
                <w:szCs w:val="20"/>
              </w:rPr>
              <w:t>48620000-0</w:t>
            </w:r>
          </w:p>
        </w:tc>
      </w:tr>
      <w:tr w:rsidR="000D1A29" w:rsidRPr="009876B9" w:rsidTr="000D1A2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994" w:rsidRPr="00D20994" w:rsidRDefault="00D20994" w:rsidP="00DB691F">
            <w:pPr>
              <w:spacing w:before="60" w:after="60" w:line="280" w:lineRule="atLeast"/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Dodávka programového vybavení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994" w:rsidRPr="000D1A29" w:rsidRDefault="00D20994" w:rsidP="00DB691F">
            <w:pPr>
              <w:spacing w:before="60" w:after="60" w:line="280" w:lineRule="atLeast"/>
              <w:jc w:val="center"/>
              <w:rPr>
                <w:rFonts w:cs="Arial"/>
                <w:bCs/>
                <w:szCs w:val="20"/>
              </w:rPr>
            </w:pPr>
            <w:r w:rsidRPr="00D20994">
              <w:rPr>
                <w:rFonts w:cs="Arial"/>
                <w:bCs/>
                <w:szCs w:val="20"/>
              </w:rPr>
              <w:t>72268000-1</w:t>
            </w:r>
          </w:p>
        </w:tc>
      </w:tr>
    </w:tbl>
    <w:p w:rsidR="006C7894" w:rsidRPr="009876B9" w:rsidRDefault="006C7894" w:rsidP="00E14882">
      <w:pPr>
        <w:spacing w:before="120" w:line="280" w:lineRule="atLeast"/>
        <w:rPr>
          <w:rFonts w:cs="Arial"/>
          <w:szCs w:val="20"/>
        </w:rPr>
      </w:pPr>
    </w:p>
    <w:p w:rsidR="00A6416A" w:rsidRDefault="00A6416A" w:rsidP="00E14882">
      <w:pPr>
        <w:pStyle w:val="Normln11"/>
        <w:spacing w:before="120" w:line="280" w:lineRule="atLeast"/>
        <w:jc w:val="both"/>
        <w:rPr>
          <w:rFonts w:cs="Arial"/>
          <w:b/>
          <w:sz w:val="20"/>
          <w:szCs w:val="20"/>
        </w:rPr>
      </w:pPr>
      <w:r w:rsidRPr="00940424">
        <w:rPr>
          <w:rFonts w:cs="Arial"/>
          <w:b/>
          <w:sz w:val="20"/>
          <w:szCs w:val="20"/>
        </w:rPr>
        <w:t>Předpokládaná hodnota veřejné zakázky:</w:t>
      </w:r>
      <w:r w:rsidRPr="00940424">
        <w:rPr>
          <w:rFonts w:cs="Arial"/>
          <w:b/>
          <w:sz w:val="20"/>
          <w:szCs w:val="20"/>
        </w:rPr>
        <w:tab/>
      </w:r>
      <w:r w:rsidR="00132BB2">
        <w:rPr>
          <w:rFonts w:cs="Arial"/>
          <w:b/>
          <w:sz w:val="20"/>
          <w:szCs w:val="20"/>
        </w:rPr>
        <w:t>100</w:t>
      </w:r>
      <w:r w:rsidR="002F7B08">
        <w:rPr>
          <w:rFonts w:cs="Arial"/>
          <w:b/>
          <w:sz w:val="20"/>
          <w:szCs w:val="20"/>
        </w:rPr>
        <w:t>.000.000</w:t>
      </w:r>
      <w:r w:rsidR="000D1B0D" w:rsidRPr="00940424">
        <w:rPr>
          <w:rFonts w:cs="Arial"/>
          <w:b/>
          <w:sz w:val="20"/>
          <w:szCs w:val="20"/>
        </w:rPr>
        <w:t>,-</w:t>
      </w:r>
      <w:r w:rsidRPr="00940424">
        <w:rPr>
          <w:rFonts w:cs="Arial"/>
          <w:b/>
          <w:sz w:val="20"/>
          <w:szCs w:val="20"/>
        </w:rPr>
        <w:t xml:space="preserve"> Kč bez DPH</w:t>
      </w:r>
    </w:p>
    <w:p w:rsidR="002B7657" w:rsidRDefault="002B7657" w:rsidP="00E14882">
      <w:pPr>
        <w:pStyle w:val="Normln11"/>
        <w:spacing w:before="120" w:line="280" w:lineRule="atLeast"/>
        <w:jc w:val="both"/>
        <w:rPr>
          <w:sz w:val="20"/>
          <w:szCs w:val="20"/>
        </w:rPr>
      </w:pPr>
      <w:r w:rsidRPr="00A24693">
        <w:rPr>
          <w:rFonts w:cs="Arial"/>
          <w:b/>
          <w:sz w:val="20"/>
          <w:szCs w:val="20"/>
        </w:rPr>
        <w:t xml:space="preserve">Kontaktní osoba zadavatele: </w:t>
      </w:r>
      <w:r w:rsidRPr="00A24693">
        <w:rPr>
          <w:sz w:val="20"/>
          <w:szCs w:val="20"/>
        </w:rPr>
        <w:t xml:space="preserve">Kontaktní osobou ve věcech souvisejících se zadáním této veřejné zakázky je MT </w:t>
      </w:r>
      <w:proofErr w:type="spellStart"/>
      <w:r w:rsidRPr="00A24693">
        <w:rPr>
          <w:sz w:val="20"/>
          <w:szCs w:val="20"/>
        </w:rPr>
        <w:t>Legal</w:t>
      </w:r>
      <w:proofErr w:type="spellEnd"/>
      <w:r w:rsidRPr="00A24693">
        <w:rPr>
          <w:sz w:val="20"/>
          <w:szCs w:val="20"/>
        </w:rPr>
        <w:t xml:space="preserve"> s.r.o., advokátní kancelář, Karoliny Světlé 25, 110 00 Praha 1, tel. +420 222 866 555, e-mail: </w:t>
      </w:r>
      <w:hyperlink r:id="rId16" w:history="1"/>
      <w:hyperlink r:id="rId17" w:history="1">
        <w:r w:rsidRPr="00A24693">
          <w:rPr>
            <w:rStyle w:val="Hypertextovodkaz"/>
            <w:rFonts w:ascii="Arial" w:hAnsi="Arial" w:cs="Arial"/>
            <w:sz w:val="20"/>
            <w:szCs w:val="20"/>
          </w:rPr>
          <w:t>vz@mt-legal.com</w:t>
        </w:r>
      </w:hyperlink>
      <w:r w:rsidRPr="00A24693">
        <w:rPr>
          <w:sz w:val="20"/>
          <w:szCs w:val="20"/>
        </w:rPr>
        <w:t xml:space="preserve">. Kontaktní osoba zajišťuje veškerou komunikaci zadavatele s dodavateli (tím není dotčeno oprávnění statutárního orgánu či jiné pověřené osoby zadavatele) a je v souladu s § 43 ZZVZ pověřena výkonem zadavatelských činností v tomto zadávacím řízení. </w:t>
      </w:r>
      <w:r w:rsidRPr="00A24693">
        <w:rPr>
          <w:iCs/>
          <w:sz w:val="20"/>
          <w:szCs w:val="20"/>
        </w:rPr>
        <w:t>Kontaktní osoba je pověřena také k přijímání případných námitek dodavatelů dle § 241 a násl. ZZVZ.</w:t>
      </w:r>
      <w:r w:rsidRPr="00A24693">
        <w:rPr>
          <w:sz w:val="20"/>
          <w:szCs w:val="20"/>
        </w:rPr>
        <w:t xml:space="preserve"> </w:t>
      </w:r>
    </w:p>
    <w:p w:rsidR="0038458A" w:rsidRPr="00A10654" w:rsidRDefault="0038458A" w:rsidP="00E231D3">
      <w:pPr>
        <w:spacing w:before="240" w:line="280" w:lineRule="atLeast"/>
        <w:rPr>
          <w:b/>
          <w:szCs w:val="20"/>
          <w:u w:val="single"/>
        </w:rPr>
      </w:pPr>
      <w:r w:rsidRPr="00A10654">
        <w:rPr>
          <w:b/>
          <w:szCs w:val="20"/>
          <w:u w:val="single"/>
        </w:rPr>
        <w:t xml:space="preserve">Označení osoby, která vypracovala část zadávací dokumentace </w:t>
      </w:r>
    </w:p>
    <w:p w:rsidR="0038458A" w:rsidRPr="0018086A" w:rsidRDefault="0038458A" w:rsidP="0038458A">
      <w:pPr>
        <w:spacing w:before="120" w:line="280" w:lineRule="atLeast"/>
        <w:rPr>
          <w:szCs w:val="20"/>
        </w:rPr>
      </w:pPr>
      <w:r w:rsidRPr="00A10654">
        <w:rPr>
          <w:szCs w:val="20"/>
        </w:rPr>
        <w:t xml:space="preserve">Zadavatel uvádí, že </w:t>
      </w:r>
      <w:r>
        <w:rPr>
          <w:szCs w:val="20"/>
        </w:rPr>
        <w:t>žádnou část</w:t>
      </w:r>
      <w:r w:rsidRPr="00A10654">
        <w:rPr>
          <w:szCs w:val="20"/>
        </w:rPr>
        <w:t xml:space="preserve"> zadávací dokumentace </w:t>
      </w:r>
      <w:r>
        <w:rPr>
          <w:szCs w:val="20"/>
        </w:rPr>
        <w:t>ne</w:t>
      </w:r>
      <w:r w:rsidRPr="00A10654">
        <w:rPr>
          <w:szCs w:val="20"/>
        </w:rPr>
        <w:t>vypracovala osoba odlišná od zadavatele</w:t>
      </w:r>
      <w:r>
        <w:rPr>
          <w:szCs w:val="20"/>
        </w:rPr>
        <w:t xml:space="preserve"> ve smyslu § 36 odst. 4 ZZVZ.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8" w:name="_Toc473292588"/>
      <w:bookmarkStart w:id="9" w:name="_Toc473292589"/>
      <w:bookmarkStart w:id="10" w:name="_Toc473292590"/>
      <w:bookmarkStart w:id="11" w:name="_Toc472667032"/>
      <w:bookmarkStart w:id="12" w:name="_Toc473292597"/>
      <w:bookmarkStart w:id="13" w:name="_Toc473537653"/>
      <w:bookmarkEnd w:id="8"/>
      <w:bookmarkEnd w:id="9"/>
      <w:bookmarkEnd w:id="10"/>
      <w:bookmarkEnd w:id="11"/>
      <w:bookmarkEnd w:id="12"/>
      <w:r w:rsidRPr="009876B9">
        <w:rPr>
          <w:caps/>
          <w:color w:val="FFFFFF"/>
          <w:sz w:val="20"/>
          <w:szCs w:val="20"/>
        </w:rPr>
        <w:t>Předmět plnění veřejné zakázky</w:t>
      </w:r>
      <w:bookmarkEnd w:id="13"/>
      <w:r w:rsidRPr="009876B9">
        <w:rPr>
          <w:caps/>
          <w:color w:val="FFFFFF"/>
          <w:sz w:val="20"/>
          <w:szCs w:val="20"/>
        </w:rPr>
        <w:t xml:space="preserve"> </w:t>
      </w:r>
    </w:p>
    <w:p w:rsidR="00AB515C" w:rsidRPr="00AB515C" w:rsidRDefault="00AB515C" w:rsidP="00A63BA5">
      <w:pPr>
        <w:spacing w:before="60" w:after="60" w:line="280" w:lineRule="atLeast"/>
        <w:rPr>
          <w:rFonts w:cs="Arial"/>
          <w:szCs w:val="20"/>
        </w:rPr>
      </w:pPr>
      <w:bookmarkStart w:id="14" w:name="_Toc269749170"/>
      <w:bookmarkStart w:id="15" w:name="_Toc269749171"/>
      <w:bookmarkStart w:id="16" w:name="_Toc269749172"/>
      <w:bookmarkStart w:id="17" w:name="_Toc269749173"/>
      <w:bookmarkStart w:id="18" w:name="_Toc269749209"/>
      <w:bookmarkStart w:id="19" w:name="_Toc269749210"/>
      <w:bookmarkStart w:id="20" w:name="_Toc269749211"/>
      <w:bookmarkStart w:id="21" w:name="_Toc269749212"/>
      <w:bookmarkStart w:id="22" w:name="_Toc269749213"/>
      <w:bookmarkStart w:id="23" w:name="_Ref345576007"/>
      <w:bookmarkStart w:id="24" w:name="_Ref313894952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AB515C">
        <w:rPr>
          <w:rFonts w:cs="Arial"/>
          <w:szCs w:val="20"/>
        </w:rPr>
        <w:t>Předmětem plnění veřejné zakázky je:</w:t>
      </w:r>
    </w:p>
    <w:p w:rsidR="00AB515C" w:rsidRPr="00AB515C" w:rsidRDefault="00AB515C" w:rsidP="00A63BA5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60" w:after="60" w:line="280" w:lineRule="atLeast"/>
        <w:contextualSpacing/>
        <w:textAlignment w:val="baseline"/>
        <w:rPr>
          <w:rFonts w:cs="Arial"/>
          <w:szCs w:val="20"/>
        </w:rPr>
      </w:pPr>
      <w:r w:rsidRPr="00AB515C">
        <w:rPr>
          <w:rFonts w:cs="Arial"/>
          <w:szCs w:val="20"/>
        </w:rPr>
        <w:t xml:space="preserve">dodávka hardware a software potřebných pro rozšíření diskových polí; </w:t>
      </w:r>
    </w:p>
    <w:p w:rsidR="00AB515C" w:rsidRPr="00AB515C" w:rsidRDefault="007F1F0A" w:rsidP="00A63BA5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60" w:after="60" w:line="280" w:lineRule="atLeast"/>
        <w:contextualSpacing/>
        <w:textAlignment w:val="baseline"/>
        <w:rPr>
          <w:rFonts w:cs="Arial"/>
          <w:szCs w:val="20"/>
        </w:rPr>
      </w:pPr>
      <w:r w:rsidRPr="007F1F0A">
        <w:rPr>
          <w:rFonts w:cs="Arial"/>
          <w:szCs w:val="20"/>
        </w:rPr>
        <w:t>dodávka hardware a software potřebných pro rozšíření zálohovacího systému datových center</w:t>
      </w:r>
      <w:r w:rsidR="00AB515C" w:rsidRPr="00AB515C">
        <w:rPr>
          <w:rFonts w:cs="Arial"/>
          <w:szCs w:val="20"/>
        </w:rPr>
        <w:t>;</w:t>
      </w:r>
    </w:p>
    <w:p w:rsidR="00AB515C" w:rsidRPr="00AB515C" w:rsidRDefault="00AB515C" w:rsidP="00A63BA5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60" w:after="60" w:line="280" w:lineRule="atLeast"/>
        <w:contextualSpacing/>
        <w:textAlignment w:val="baseline"/>
        <w:rPr>
          <w:rFonts w:cs="Arial"/>
          <w:szCs w:val="20"/>
        </w:rPr>
      </w:pPr>
      <w:r w:rsidRPr="00AB515C">
        <w:rPr>
          <w:rFonts w:cs="Arial"/>
          <w:szCs w:val="20"/>
        </w:rPr>
        <w:t>dodávka hardware potřebného pro rozšíření operační paměti ve virtualizačních serverech;</w:t>
      </w:r>
    </w:p>
    <w:p w:rsidR="007F1F0A" w:rsidRDefault="00AB515C" w:rsidP="00A63BA5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60" w:after="60" w:line="280" w:lineRule="atLeast"/>
        <w:contextualSpacing/>
        <w:textAlignment w:val="baseline"/>
        <w:rPr>
          <w:rFonts w:cs="Arial"/>
          <w:szCs w:val="20"/>
        </w:rPr>
      </w:pPr>
      <w:r w:rsidRPr="00AB515C">
        <w:rPr>
          <w:rFonts w:cs="Arial"/>
          <w:szCs w:val="20"/>
        </w:rPr>
        <w:t>dodávka hardware a software potřebných pro rozšíření CWDM technologie</w:t>
      </w:r>
      <w:r w:rsidR="007F1F0A" w:rsidRPr="00AB515C">
        <w:rPr>
          <w:rFonts w:cs="Arial"/>
          <w:szCs w:val="20"/>
        </w:rPr>
        <w:t>;</w:t>
      </w:r>
    </w:p>
    <w:p w:rsidR="00AB515C" w:rsidRPr="00AB515C" w:rsidRDefault="007F1F0A" w:rsidP="00A63BA5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60" w:after="60" w:line="280" w:lineRule="atLeast"/>
        <w:contextualSpacing/>
        <w:textAlignment w:val="baseline"/>
        <w:rPr>
          <w:rFonts w:cs="Arial"/>
          <w:szCs w:val="20"/>
        </w:rPr>
      </w:pPr>
      <w:r w:rsidRPr="007F1F0A">
        <w:rPr>
          <w:rFonts w:cs="Arial"/>
          <w:szCs w:val="20"/>
        </w:rPr>
        <w:t>dodávka hardware a software potřebných pro rozšíření infrastruktury</w:t>
      </w:r>
      <w:r w:rsidR="00AB515C" w:rsidRPr="00AB515C">
        <w:rPr>
          <w:rFonts w:cs="Arial"/>
          <w:szCs w:val="20"/>
        </w:rPr>
        <w:t>.</w:t>
      </w:r>
    </w:p>
    <w:p w:rsidR="00AF4D89" w:rsidRDefault="00AF4D89" w:rsidP="00A63BA5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  <w:u w:val="single"/>
        </w:rPr>
      </w:pPr>
      <w:r w:rsidRPr="00AF4D89">
        <w:rPr>
          <w:rFonts w:ascii="Arial" w:hAnsi="Arial" w:cs="Arial"/>
          <w:sz w:val="20"/>
          <w:szCs w:val="20"/>
          <w:u w:val="single"/>
        </w:rPr>
        <w:t>Podrobné vymezení předmětu veřejné zakázky, včetně technických podmínek v podrobnostech nezbytných pro zpracování nabídky, je uvedeno v přílohách této zadávací dokumentace.</w:t>
      </w:r>
    </w:p>
    <w:p w:rsidR="00D1586C" w:rsidRPr="00D1586C" w:rsidRDefault="0038458A" w:rsidP="00D1586C">
      <w:pPr>
        <w:spacing w:line="280" w:lineRule="atLeast"/>
        <w:rPr>
          <w:rFonts w:cs="Arial"/>
        </w:rPr>
      </w:pPr>
      <w:r w:rsidRPr="00D1586C">
        <w:rPr>
          <w:rFonts w:cs="Arial"/>
          <w:b/>
          <w:szCs w:val="20"/>
        </w:rPr>
        <w:t>Tato veřejná zakázka není rozdělena na části ve smyslu § 35 ZZVZ</w:t>
      </w:r>
      <w:r w:rsidRPr="00D1586C">
        <w:rPr>
          <w:rFonts w:cs="Arial"/>
          <w:szCs w:val="20"/>
        </w:rPr>
        <w:t xml:space="preserve">. Zadavatel přistoupil k tomuto kroku zadání shora uvedeného předmětu plnění veřejné zakázky z důvodu </w:t>
      </w:r>
      <w:r w:rsidR="00D1586C" w:rsidRPr="00D1586C">
        <w:rPr>
          <w:rFonts w:cs="Arial"/>
          <w:szCs w:val="20"/>
        </w:rPr>
        <w:t xml:space="preserve">potřeby dodání jednotlivých komponent předmětu plnění </w:t>
      </w:r>
      <w:r w:rsidR="00D1586C">
        <w:rPr>
          <w:rFonts w:cs="Arial"/>
          <w:szCs w:val="20"/>
        </w:rPr>
        <w:t xml:space="preserve">veřejné zakázky </w:t>
      </w:r>
      <w:r w:rsidR="00D1586C" w:rsidRPr="00D1586C">
        <w:rPr>
          <w:rFonts w:cs="Arial"/>
          <w:szCs w:val="20"/>
        </w:rPr>
        <w:t xml:space="preserve">současně. </w:t>
      </w:r>
      <w:r w:rsidR="00D1586C">
        <w:rPr>
          <w:rFonts w:cs="Arial"/>
          <w:szCs w:val="20"/>
        </w:rPr>
        <w:t xml:space="preserve">Pokud by komponenty </w:t>
      </w:r>
      <w:r w:rsidR="00D1586C" w:rsidRPr="00D1586C">
        <w:rPr>
          <w:rFonts w:cs="Arial"/>
          <w:szCs w:val="20"/>
        </w:rPr>
        <w:t>nebyly dodány</w:t>
      </w:r>
      <w:r w:rsidR="00D1586C">
        <w:rPr>
          <w:rFonts w:cs="Arial"/>
          <w:szCs w:val="20"/>
        </w:rPr>
        <w:t xml:space="preserve"> současně, </w:t>
      </w:r>
      <w:r w:rsidR="00D1586C" w:rsidRPr="00D1586C">
        <w:rPr>
          <w:rFonts w:cs="Arial"/>
          <w:szCs w:val="20"/>
        </w:rPr>
        <w:t xml:space="preserve">hrozí zadavateli </w:t>
      </w:r>
      <w:r w:rsidR="004F7B88">
        <w:rPr>
          <w:rFonts w:cs="Arial"/>
          <w:szCs w:val="20"/>
        </w:rPr>
        <w:t xml:space="preserve">organizační rizika a </w:t>
      </w:r>
      <w:r w:rsidR="00D1586C" w:rsidRPr="00D1586C">
        <w:rPr>
          <w:rFonts w:cs="Arial"/>
          <w:szCs w:val="20"/>
        </w:rPr>
        <w:t xml:space="preserve">vícenáklady při vlastní implementaci rozšíření datových center (předmětem </w:t>
      </w:r>
      <w:r w:rsidR="00D1586C">
        <w:rPr>
          <w:rFonts w:cs="Arial"/>
          <w:szCs w:val="20"/>
        </w:rPr>
        <w:t>plnění této veřejné zakázky je pouze samotná dodávka).</w:t>
      </w:r>
      <w:r w:rsidR="00D1586C">
        <w:rPr>
          <w:rFonts w:cs="Arial"/>
        </w:rPr>
        <w:t xml:space="preserve"> </w:t>
      </w:r>
      <w:r>
        <w:rPr>
          <w:rFonts w:cs="Arial"/>
        </w:rPr>
        <w:t>Z uvedených důvodů nepovažuje zadavatel za vhodné rozdělovat veřejnou zakázku na více částí, neboť pro zadavatele je ekonomicky i organizačně výhodnější zadat veřejnou zakázku jako celek jedinému dodavateli.</w:t>
      </w:r>
    </w:p>
    <w:p w:rsidR="00156F82" w:rsidRPr="009876B9" w:rsidRDefault="00156F82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25" w:name="_Toc473292599"/>
      <w:bookmarkStart w:id="26" w:name="_Toc472667034"/>
      <w:bookmarkStart w:id="27" w:name="_Toc473292600"/>
      <w:bookmarkStart w:id="28" w:name="_Toc472667035"/>
      <w:bookmarkStart w:id="29" w:name="_Toc473292601"/>
      <w:bookmarkStart w:id="30" w:name="_Toc472667036"/>
      <w:bookmarkStart w:id="31" w:name="_Toc473292602"/>
      <w:bookmarkStart w:id="32" w:name="_Toc473537654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9876B9">
        <w:rPr>
          <w:caps/>
          <w:color w:val="FFFFFF"/>
          <w:sz w:val="20"/>
          <w:szCs w:val="20"/>
        </w:rPr>
        <w:lastRenderedPageBreak/>
        <w:t>Podmínky plnění veřejné zakázky</w:t>
      </w:r>
      <w:bookmarkEnd w:id="32"/>
    </w:p>
    <w:p w:rsidR="00424992" w:rsidRPr="009876B9" w:rsidRDefault="00052817" w:rsidP="00E231D3">
      <w:pPr>
        <w:numPr>
          <w:ilvl w:val="1"/>
          <w:numId w:val="9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120" w:after="240"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kern w:val="28"/>
        </w:rPr>
        <w:t xml:space="preserve">CÍLE VEŘEJNÉ ZAKÁZKY A </w:t>
      </w:r>
      <w:r w:rsidR="00424992" w:rsidRPr="009876B9">
        <w:rPr>
          <w:rFonts w:cs="Arial"/>
          <w:b/>
          <w:bCs/>
          <w:kern w:val="28"/>
        </w:rPr>
        <w:t>BLIŽŠÍ SPECIFIKACE PŘEDMĚTU PLNĚNÍ</w:t>
      </w:r>
    </w:p>
    <w:p w:rsidR="00BA60BF" w:rsidRDefault="00536751" w:rsidP="0038458A">
      <w:pPr>
        <w:spacing w:line="280" w:lineRule="atLeast"/>
        <w:rPr>
          <w:rFonts w:cs="Arial"/>
          <w:szCs w:val="20"/>
        </w:rPr>
      </w:pPr>
      <w:r w:rsidRPr="00536751">
        <w:rPr>
          <w:rFonts w:cs="Arial"/>
          <w:szCs w:val="20"/>
        </w:rPr>
        <w:t xml:space="preserve">Cílem veřejné zakázky je dodávka doplňujícího hardware a software souvisejícího a kompatibilního se stávající technologickou infrastrukturou dedikovaných datových center MPSV, a to za účelem zajištění </w:t>
      </w:r>
      <w:r w:rsidR="006F4048" w:rsidRPr="006F4048">
        <w:rPr>
          <w:rFonts w:cs="Arial"/>
          <w:szCs w:val="20"/>
        </w:rPr>
        <w:t>pokrytí neustále vzrůstající</w:t>
      </w:r>
      <w:r w:rsidR="006F4048">
        <w:rPr>
          <w:rFonts w:cs="Arial"/>
          <w:szCs w:val="20"/>
        </w:rPr>
        <w:t>ch</w:t>
      </w:r>
      <w:r w:rsidR="006F4048" w:rsidRPr="006F4048">
        <w:rPr>
          <w:rFonts w:cs="Arial"/>
          <w:szCs w:val="20"/>
        </w:rPr>
        <w:t xml:space="preserve"> kapacitní</w:t>
      </w:r>
      <w:r w:rsidR="006F4048">
        <w:rPr>
          <w:rFonts w:cs="Arial"/>
          <w:szCs w:val="20"/>
        </w:rPr>
        <w:t>ch</w:t>
      </w:r>
      <w:r w:rsidR="006F4048" w:rsidRPr="006F4048">
        <w:rPr>
          <w:rFonts w:cs="Arial"/>
          <w:szCs w:val="20"/>
        </w:rPr>
        <w:t xml:space="preserve"> nárok</w:t>
      </w:r>
      <w:r w:rsidR="006F4048">
        <w:rPr>
          <w:rFonts w:cs="Arial"/>
          <w:szCs w:val="20"/>
        </w:rPr>
        <w:t>ů spojených s</w:t>
      </w:r>
      <w:r w:rsidR="006F4048" w:rsidRPr="00536751">
        <w:rPr>
          <w:rFonts w:cs="Arial"/>
          <w:szCs w:val="20"/>
        </w:rPr>
        <w:t xml:space="preserve"> </w:t>
      </w:r>
      <w:r w:rsidRPr="00536751">
        <w:rPr>
          <w:rFonts w:cs="Arial"/>
          <w:szCs w:val="20"/>
        </w:rPr>
        <w:t>provoz</w:t>
      </w:r>
      <w:r w:rsidR="006F4048">
        <w:rPr>
          <w:rFonts w:cs="Arial"/>
          <w:szCs w:val="20"/>
        </w:rPr>
        <w:t>em</w:t>
      </w:r>
      <w:r w:rsidRPr="00536751">
        <w:rPr>
          <w:rFonts w:cs="Arial"/>
          <w:szCs w:val="20"/>
        </w:rPr>
        <w:t xml:space="preserve"> systémů zadavatele i do budoucna</w:t>
      </w:r>
      <w:r w:rsidR="006F4048">
        <w:rPr>
          <w:rFonts w:cs="Arial"/>
          <w:szCs w:val="20"/>
        </w:rPr>
        <w:t>, plně</w:t>
      </w:r>
      <w:r w:rsidRPr="00536751">
        <w:rPr>
          <w:rFonts w:cs="Arial"/>
          <w:szCs w:val="20"/>
        </w:rPr>
        <w:t xml:space="preserve"> v souladu s existujícími požadavky na zvýšení kapacity technologické infrastruktury dedikovaných datových center MPSV. Tímto bude též zajištěn řádný a</w:t>
      </w:r>
      <w:r w:rsidR="00057DFB">
        <w:rPr>
          <w:rFonts w:cs="Arial"/>
          <w:szCs w:val="20"/>
        </w:rPr>
        <w:t> </w:t>
      </w:r>
      <w:r w:rsidRPr="00536751">
        <w:rPr>
          <w:rFonts w:cs="Arial"/>
          <w:szCs w:val="20"/>
        </w:rPr>
        <w:t>ekonomický výkon agend zadavatele, a to i do budoucna</w:t>
      </w:r>
      <w:r w:rsidR="00052817">
        <w:rPr>
          <w:rFonts w:cs="Arial"/>
          <w:szCs w:val="20"/>
        </w:rPr>
        <w:t>.</w:t>
      </w:r>
      <w:r w:rsidR="00BE0CD4" w:rsidRPr="00BE0CD4">
        <w:rPr>
          <w:rFonts w:cs="Arial"/>
          <w:szCs w:val="20"/>
        </w:rPr>
        <w:t xml:space="preserve">  </w:t>
      </w:r>
    </w:p>
    <w:p w:rsidR="00EE65F2" w:rsidRDefault="00052817" w:rsidP="00EE65F2">
      <w:pPr>
        <w:spacing w:before="120" w:line="280" w:lineRule="atLeast"/>
        <w:rPr>
          <w:rFonts w:cs="Arial"/>
          <w:szCs w:val="20"/>
        </w:rPr>
      </w:pPr>
      <w:r w:rsidRPr="00F42E08">
        <w:rPr>
          <w:rFonts w:cs="Arial"/>
          <w:szCs w:val="20"/>
        </w:rPr>
        <w:t xml:space="preserve">Cílem </w:t>
      </w:r>
      <w:r w:rsidR="00F42E08" w:rsidRPr="00F42E08">
        <w:rPr>
          <w:rFonts w:cs="Arial"/>
          <w:szCs w:val="20"/>
        </w:rPr>
        <w:t>této veřejné zakázky je rovněž zaji</w:t>
      </w:r>
      <w:r w:rsidR="006114BB">
        <w:rPr>
          <w:rFonts w:cs="Arial"/>
          <w:szCs w:val="20"/>
        </w:rPr>
        <w:t>štění</w:t>
      </w:r>
      <w:r w:rsidR="00F42E08" w:rsidRPr="00F42E08">
        <w:rPr>
          <w:rFonts w:cs="Arial"/>
          <w:szCs w:val="20"/>
        </w:rPr>
        <w:t xml:space="preserve"> dodržení požadavků na bezpečnostní opatření a</w:t>
      </w:r>
      <w:r w:rsidR="00E021C5">
        <w:rPr>
          <w:rFonts w:cs="Arial"/>
          <w:szCs w:val="20"/>
        </w:rPr>
        <w:t> </w:t>
      </w:r>
      <w:r w:rsidR="00F42E08" w:rsidRPr="00F42E08">
        <w:rPr>
          <w:rFonts w:cs="Arial"/>
          <w:szCs w:val="20"/>
        </w:rPr>
        <w:t>bezpečnostní</w:t>
      </w:r>
      <w:r w:rsidR="00F42E08" w:rsidRPr="00F42E08">
        <w:t xml:space="preserve"> dokumentaci</w:t>
      </w:r>
      <w:r w:rsidR="00F42E08" w:rsidRPr="00F42E08">
        <w:rPr>
          <w:rFonts w:cs="Arial"/>
          <w:szCs w:val="20"/>
        </w:rPr>
        <w:t xml:space="preserve"> </w:t>
      </w:r>
      <w:r w:rsidR="001D1158" w:rsidRPr="00F42E08">
        <w:rPr>
          <w:rFonts w:cs="Arial"/>
          <w:szCs w:val="20"/>
        </w:rPr>
        <w:t xml:space="preserve"> dle zákona č. 181/2014 Sb., o kybernetické bezpečnosti a o změně souvisejících zákonů</w:t>
      </w:r>
      <w:r w:rsidR="00197A44">
        <w:rPr>
          <w:rFonts w:cs="Arial"/>
          <w:szCs w:val="20"/>
        </w:rPr>
        <w:t xml:space="preserve"> </w:t>
      </w:r>
      <w:r w:rsidR="00197A44" w:rsidRPr="00197A44">
        <w:rPr>
          <w:rFonts w:cs="Arial"/>
          <w:szCs w:val="20"/>
        </w:rPr>
        <w:t>(zákon o kybernetické bezpečnosti)</w:t>
      </w:r>
      <w:r w:rsidR="00197A44">
        <w:rPr>
          <w:rFonts w:cs="Arial"/>
          <w:szCs w:val="20"/>
        </w:rPr>
        <w:t>, ve znění pozdějších předpisů</w:t>
      </w:r>
      <w:r w:rsidR="001D1158" w:rsidRPr="00F42E08">
        <w:rPr>
          <w:rFonts w:cs="Arial"/>
          <w:szCs w:val="20"/>
        </w:rPr>
        <w:t xml:space="preserve"> (dále je</w:t>
      </w:r>
      <w:r w:rsidR="00196148">
        <w:rPr>
          <w:rFonts w:cs="Arial"/>
          <w:szCs w:val="20"/>
        </w:rPr>
        <w:t>n</w:t>
      </w:r>
      <w:r w:rsidR="001D1158" w:rsidRPr="00F42E08">
        <w:rPr>
          <w:rFonts w:cs="Arial"/>
          <w:szCs w:val="20"/>
        </w:rPr>
        <w:t xml:space="preserve"> „</w:t>
      </w:r>
      <w:r w:rsidR="001D1158" w:rsidRPr="006114BB">
        <w:rPr>
          <w:rFonts w:cs="Arial"/>
          <w:b/>
          <w:szCs w:val="20"/>
        </w:rPr>
        <w:t>zákon o kybernetické bezpečnosti</w:t>
      </w:r>
      <w:r w:rsidR="001D1158" w:rsidRPr="00F42E08">
        <w:rPr>
          <w:rFonts w:cs="Arial"/>
          <w:szCs w:val="20"/>
        </w:rPr>
        <w:t>“)</w:t>
      </w:r>
      <w:r w:rsidR="00E03EA4">
        <w:rPr>
          <w:rFonts w:cs="Arial"/>
          <w:szCs w:val="20"/>
        </w:rPr>
        <w:t>,</w:t>
      </w:r>
      <w:r w:rsidR="00F42E08" w:rsidRPr="00F42E08">
        <w:rPr>
          <w:rFonts w:cs="Arial"/>
          <w:szCs w:val="20"/>
        </w:rPr>
        <w:t xml:space="preserve"> a souvisejících předpisů</w:t>
      </w:r>
      <w:r w:rsidR="00EE65F2">
        <w:rPr>
          <w:rFonts w:cs="Arial"/>
          <w:szCs w:val="20"/>
        </w:rPr>
        <w:t>.</w:t>
      </w:r>
    </w:p>
    <w:p w:rsidR="00EE65F2" w:rsidRPr="00BA60BF" w:rsidRDefault="00EE65F2" w:rsidP="00EE65F2">
      <w:pPr>
        <w:spacing w:before="120" w:line="280" w:lineRule="atLeast"/>
        <w:rPr>
          <w:rFonts w:cs="Arial"/>
          <w:szCs w:val="20"/>
        </w:rPr>
      </w:pPr>
      <w:r w:rsidRPr="00BA60BF">
        <w:rPr>
          <w:rFonts w:cs="Arial"/>
          <w:szCs w:val="20"/>
        </w:rPr>
        <w:t xml:space="preserve">Účel řešení a detailní technické požadavky na řešení poptávané v rámci této veřejné zakázky je dále popsán v příloze č. </w:t>
      </w:r>
      <w:r w:rsidR="002E72AF">
        <w:rPr>
          <w:rFonts w:cs="Arial"/>
          <w:szCs w:val="20"/>
        </w:rPr>
        <w:t>5</w:t>
      </w:r>
      <w:r w:rsidR="002E72AF" w:rsidRPr="006E0DE1">
        <w:rPr>
          <w:rFonts w:cs="Arial"/>
          <w:szCs w:val="20"/>
        </w:rPr>
        <w:t xml:space="preserve"> </w:t>
      </w:r>
      <w:r w:rsidRPr="006E0DE1">
        <w:rPr>
          <w:rFonts w:cs="Arial"/>
          <w:szCs w:val="20"/>
        </w:rPr>
        <w:t>této zadávací dokumentace</w:t>
      </w:r>
      <w:r w:rsidRPr="00BA60BF">
        <w:rPr>
          <w:rFonts w:cs="Arial"/>
          <w:szCs w:val="20"/>
        </w:rPr>
        <w:t xml:space="preserve"> </w:t>
      </w:r>
      <w:r w:rsidR="00031C8B">
        <w:rPr>
          <w:rFonts w:cs="Arial"/>
          <w:szCs w:val="20"/>
        </w:rPr>
        <w:t>- Funkční a technické požadavky</w:t>
      </w:r>
      <w:r w:rsidRPr="00BA60BF">
        <w:rPr>
          <w:rFonts w:cs="Arial"/>
          <w:szCs w:val="20"/>
        </w:rPr>
        <w:t xml:space="preserve">, která </w:t>
      </w:r>
      <w:r w:rsidR="002E72AF">
        <w:rPr>
          <w:rFonts w:cs="Arial"/>
          <w:szCs w:val="20"/>
        </w:rPr>
        <w:t>bude tvořit (ve formálně upravené</w:t>
      </w:r>
      <w:r w:rsidRPr="00BA60BF">
        <w:rPr>
          <w:rFonts w:cs="Arial"/>
          <w:szCs w:val="20"/>
        </w:rPr>
        <w:t xml:space="preserve"> podobě</w:t>
      </w:r>
      <w:r w:rsidR="002E72AF">
        <w:rPr>
          <w:rFonts w:cs="Arial"/>
          <w:szCs w:val="20"/>
        </w:rPr>
        <w:t>)</w:t>
      </w:r>
      <w:r w:rsidRPr="00BA60BF">
        <w:rPr>
          <w:rFonts w:cs="Arial"/>
          <w:szCs w:val="20"/>
        </w:rPr>
        <w:t xml:space="preserve"> přílohu </w:t>
      </w:r>
      <w:r w:rsidR="00E03EA4">
        <w:rPr>
          <w:rFonts w:cs="Arial"/>
          <w:szCs w:val="20"/>
        </w:rPr>
        <w:t>Z</w:t>
      </w:r>
      <w:r w:rsidRPr="00BA60BF">
        <w:rPr>
          <w:rFonts w:cs="Arial"/>
          <w:szCs w:val="20"/>
        </w:rPr>
        <w:t xml:space="preserve">ávazného vzoru </w:t>
      </w:r>
      <w:r w:rsidR="00E03EA4">
        <w:rPr>
          <w:rFonts w:cs="Arial"/>
          <w:szCs w:val="20"/>
        </w:rPr>
        <w:t>S</w:t>
      </w:r>
      <w:r w:rsidRPr="00BA60BF">
        <w:rPr>
          <w:rFonts w:cs="Arial"/>
          <w:szCs w:val="20"/>
        </w:rPr>
        <w:t>mlouvy na plnění této veřejné zakázky, jež tvoří přílohu č. 2 této zadávací dokumentace (dále také jen jako „</w:t>
      </w:r>
      <w:r w:rsidRPr="00BA60BF">
        <w:rPr>
          <w:rFonts w:cs="Arial"/>
          <w:b/>
          <w:szCs w:val="20"/>
        </w:rPr>
        <w:t>Smlouva</w:t>
      </w:r>
      <w:r w:rsidRPr="00BA60BF">
        <w:rPr>
          <w:rFonts w:cs="Arial"/>
          <w:szCs w:val="20"/>
        </w:rPr>
        <w:t>““).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33" w:name="_Toc406010375"/>
      <w:bookmarkStart w:id="34" w:name="_Toc473537655"/>
      <w:r w:rsidRPr="009876B9">
        <w:rPr>
          <w:caps/>
          <w:color w:val="FFFFFF"/>
          <w:sz w:val="20"/>
          <w:szCs w:val="20"/>
        </w:rPr>
        <w:t>Požadavky na varianty nabídky</w:t>
      </w:r>
      <w:bookmarkEnd w:id="33"/>
      <w:bookmarkEnd w:id="34"/>
    </w:p>
    <w:p w:rsidR="00A749C4" w:rsidRPr="009876B9" w:rsidRDefault="00A749C4" w:rsidP="00F75DF0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 w:rsidRPr="009876B9">
        <w:rPr>
          <w:rFonts w:cs="Arial"/>
          <w:sz w:val="20"/>
          <w:szCs w:val="20"/>
        </w:rPr>
        <w:t>Zadavatel nepřipouští variantní řešení nabídky.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35" w:name="_Toc406010376"/>
      <w:bookmarkStart w:id="36" w:name="_Toc473537656"/>
      <w:r w:rsidRPr="009876B9">
        <w:rPr>
          <w:caps/>
          <w:color w:val="FFFFFF"/>
          <w:sz w:val="20"/>
          <w:szCs w:val="20"/>
        </w:rPr>
        <w:t>Doba a místo plnění veřejné zakázky</w:t>
      </w:r>
      <w:bookmarkEnd w:id="35"/>
      <w:bookmarkEnd w:id="36"/>
    </w:p>
    <w:p w:rsidR="00A749C4" w:rsidRPr="00E021C5" w:rsidRDefault="00890304" w:rsidP="00673D6F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b/>
          <w:kern w:val="28"/>
        </w:rPr>
      </w:pPr>
      <w:r w:rsidRPr="00E021C5">
        <w:rPr>
          <w:b/>
          <w:kern w:val="28"/>
          <w:szCs w:val="20"/>
        </w:rPr>
        <w:t>5.1</w:t>
      </w:r>
      <w:r w:rsidRPr="00E021C5">
        <w:rPr>
          <w:b/>
          <w:kern w:val="28"/>
          <w:szCs w:val="20"/>
        </w:rPr>
        <w:tab/>
      </w:r>
      <w:r w:rsidR="00A749C4" w:rsidRPr="00E021C5">
        <w:rPr>
          <w:b/>
          <w:bCs/>
          <w:iCs/>
          <w:kern w:val="28"/>
        </w:rPr>
        <w:t>Doba plnění veřejné zakázky</w:t>
      </w:r>
    </w:p>
    <w:p w:rsidR="00A6416A" w:rsidRPr="00E231D3" w:rsidRDefault="00FF5394" w:rsidP="00E231D3">
      <w:pPr>
        <w:spacing w:after="120" w:line="280" w:lineRule="atLeast"/>
        <w:ind w:left="4245" w:hanging="4245"/>
        <w:rPr>
          <w:rFonts w:cs="Arial"/>
          <w:bCs/>
          <w:szCs w:val="20"/>
        </w:rPr>
      </w:pPr>
      <w:bookmarkStart w:id="37" w:name="_Toc345586973"/>
      <w:r w:rsidRPr="006E0DE1">
        <w:rPr>
          <w:rFonts w:cs="Arial"/>
          <w:b/>
          <w:bCs/>
          <w:szCs w:val="20"/>
        </w:rPr>
        <w:t>T</w:t>
      </w:r>
      <w:r w:rsidR="00A6416A" w:rsidRPr="006E0DE1">
        <w:rPr>
          <w:rFonts w:cs="Arial"/>
          <w:b/>
          <w:bCs/>
          <w:szCs w:val="20"/>
        </w:rPr>
        <w:t xml:space="preserve">ermín zahájení plnění:     </w:t>
      </w:r>
      <w:r w:rsidR="00AA0B31" w:rsidRPr="006E0DE1">
        <w:rPr>
          <w:rFonts w:cs="Arial"/>
          <w:b/>
          <w:bCs/>
          <w:szCs w:val="20"/>
        </w:rPr>
        <w:tab/>
      </w:r>
      <w:r w:rsidR="00E231D3">
        <w:rPr>
          <w:rFonts w:cs="Arial"/>
          <w:b/>
          <w:bCs/>
          <w:szCs w:val="20"/>
        </w:rPr>
        <w:tab/>
      </w:r>
      <w:r w:rsidR="00B2507F" w:rsidRPr="00E021C5">
        <w:rPr>
          <w:rFonts w:cs="Arial"/>
          <w:b/>
          <w:bCs/>
          <w:szCs w:val="20"/>
        </w:rPr>
        <w:t xml:space="preserve">ihned po </w:t>
      </w:r>
      <w:r w:rsidR="00B96CD0">
        <w:rPr>
          <w:rFonts w:cs="Arial"/>
          <w:b/>
          <w:bCs/>
          <w:szCs w:val="20"/>
        </w:rPr>
        <w:t>nabytí účinnosti</w:t>
      </w:r>
      <w:r w:rsidR="00B96CD0" w:rsidRPr="006E0DE1">
        <w:rPr>
          <w:rFonts w:cs="Arial"/>
          <w:b/>
          <w:bCs/>
          <w:szCs w:val="20"/>
        </w:rPr>
        <w:t xml:space="preserve"> </w:t>
      </w:r>
      <w:r w:rsidR="00F82EA0" w:rsidRPr="006E0DE1">
        <w:rPr>
          <w:rFonts w:cs="Arial"/>
          <w:b/>
          <w:bCs/>
          <w:szCs w:val="20"/>
        </w:rPr>
        <w:t>S</w:t>
      </w:r>
      <w:r w:rsidR="00BE24C4" w:rsidRPr="006E0DE1">
        <w:rPr>
          <w:rFonts w:cs="Arial"/>
          <w:b/>
          <w:bCs/>
          <w:szCs w:val="20"/>
        </w:rPr>
        <w:t>mlouvy</w:t>
      </w:r>
      <w:r w:rsidR="00BE24C4" w:rsidRPr="00E231D3">
        <w:rPr>
          <w:rFonts w:cs="Arial"/>
          <w:bCs/>
          <w:szCs w:val="20"/>
        </w:rPr>
        <w:t xml:space="preserve"> </w:t>
      </w:r>
    </w:p>
    <w:bookmarkEnd w:id="37"/>
    <w:p w:rsidR="00A97F65" w:rsidRDefault="00A97F65" w:rsidP="00A97F65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6E0DE1">
        <w:rPr>
          <w:rFonts w:ascii="Arial" w:hAnsi="Arial" w:cs="Arial"/>
          <w:sz w:val="20"/>
          <w:szCs w:val="20"/>
        </w:rPr>
        <w:t xml:space="preserve">Plnění veřejné zakázky bude probíhat tak, aby byly splněny následující milníky, resp. nebyly překročeny uvedené termíny. Předpokládaný termín </w:t>
      </w:r>
      <w:r w:rsidR="00762EC6">
        <w:rPr>
          <w:rFonts w:ascii="Arial" w:hAnsi="Arial" w:cs="Arial"/>
          <w:sz w:val="20"/>
          <w:szCs w:val="20"/>
        </w:rPr>
        <w:t>nabytí účinnosti</w:t>
      </w:r>
      <w:r w:rsidRPr="006E0DE1">
        <w:rPr>
          <w:rFonts w:ascii="Arial" w:hAnsi="Arial" w:cs="Arial"/>
          <w:sz w:val="20"/>
          <w:szCs w:val="20"/>
        </w:rPr>
        <w:t xml:space="preserve"> Smlouvy je časem T, další termíny jsou uvedeny v počtech měsíců, není-li výslovně uvedeno jinak.</w:t>
      </w:r>
    </w:p>
    <w:p w:rsidR="00A97F65" w:rsidRPr="006E0DE1" w:rsidRDefault="00A97F65" w:rsidP="00A97F65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7"/>
        <w:gridCol w:w="6587"/>
        <w:gridCol w:w="2212"/>
      </w:tblGrid>
      <w:tr w:rsidR="00A97F65" w:rsidRPr="00E634D1" w:rsidTr="00B877D9">
        <w:tc>
          <w:tcPr>
            <w:tcW w:w="262" w:type="pct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  <w:b/>
              </w:rPr>
            </w:pPr>
            <w:r w:rsidRPr="00113759">
              <w:rPr>
                <w:rFonts w:cs="Arial"/>
                <w:b/>
              </w:rPr>
              <w:t>ID</w:t>
            </w:r>
          </w:p>
        </w:tc>
        <w:tc>
          <w:tcPr>
            <w:tcW w:w="3547" w:type="pct"/>
            <w:vAlign w:val="center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  <w:b/>
              </w:rPr>
            </w:pPr>
            <w:r w:rsidRPr="00113759">
              <w:rPr>
                <w:rFonts w:cs="Arial"/>
                <w:b/>
              </w:rPr>
              <w:t>Milník</w:t>
            </w:r>
          </w:p>
        </w:tc>
        <w:tc>
          <w:tcPr>
            <w:tcW w:w="1191" w:type="pct"/>
            <w:vAlign w:val="center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  <w:b/>
              </w:rPr>
            </w:pPr>
            <w:r w:rsidRPr="00113759">
              <w:rPr>
                <w:rFonts w:cs="Arial"/>
                <w:b/>
              </w:rPr>
              <w:t>Termín</w:t>
            </w:r>
          </w:p>
        </w:tc>
      </w:tr>
      <w:tr w:rsidR="00A97F65" w:rsidRPr="00E634D1" w:rsidTr="00B877D9">
        <w:tc>
          <w:tcPr>
            <w:tcW w:w="262" w:type="pct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1.</w:t>
            </w:r>
          </w:p>
        </w:tc>
        <w:tc>
          <w:tcPr>
            <w:tcW w:w="3547" w:type="pct"/>
            <w:vAlign w:val="center"/>
          </w:tcPr>
          <w:p w:rsidR="00A97F65" w:rsidRPr="00113759" w:rsidRDefault="005D30E5" w:rsidP="00B877D9">
            <w:pPr>
              <w:spacing w:before="120" w:after="120"/>
              <w:jc w:val="left"/>
              <w:rPr>
                <w:rFonts w:cs="Arial"/>
              </w:rPr>
            </w:pPr>
            <w:r>
              <w:rPr>
                <w:rFonts w:cs="Arial"/>
              </w:rPr>
              <w:t>Nabytí účinnosti</w:t>
            </w:r>
            <w:r w:rsidR="00A97F65" w:rsidRPr="00113759">
              <w:rPr>
                <w:rFonts w:cs="Arial"/>
              </w:rPr>
              <w:t xml:space="preserve"> Smlouvy.</w:t>
            </w:r>
          </w:p>
        </w:tc>
        <w:tc>
          <w:tcPr>
            <w:tcW w:w="1191" w:type="pct"/>
            <w:vAlign w:val="center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T</w:t>
            </w:r>
          </w:p>
        </w:tc>
      </w:tr>
      <w:tr w:rsidR="00A97F65" w:rsidRPr="00E634D1" w:rsidTr="00B877D9">
        <w:tc>
          <w:tcPr>
            <w:tcW w:w="262" w:type="pct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2.</w:t>
            </w:r>
          </w:p>
        </w:tc>
        <w:tc>
          <w:tcPr>
            <w:tcW w:w="3547" w:type="pct"/>
            <w:vAlign w:val="center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Zahájení Dodávky.</w:t>
            </w:r>
          </w:p>
        </w:tc>
        <w:tc>
          <w:tcPr>
            <w:tcW w:w="1191" w:type="pct"/>
            <w:vAlign w:val="center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  <w:lang w:val="en-US"/>
              </w:rPr>
            </w:pPr>
            <w:r w:rsidRPr="00113759">
              <w:rPr>
                <w:rFonts w:cs="Arial"/>
              </w:rPr>
              <w:t xml:space="preserve">T + 2 měsíce (=T1) </w:t>
            </w:r>
          </w:p>
        </w:tc>
      </w:tr>
      <w:tr w:rsidR="00A97F65" w:rsidRPr="00CB57B1" w:rsidTr="00A97F65">
        <w:tc>
          <w:tcPr>
            <w:tcW w:w="262" w:type="pct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3.</w:t>
            </w:r>
          </w:p>
        </w:tc>
        <w:tc>
          <w:tcPr>
            <w:tcW w:w="3547" w:type="pct"/>
            <w:shd w:val="clear" w:color="auto" w:fill="FFFFFF" w:themeFill="background1"/>
          </w:tcPr>
          <w:p w:rsidR="00A97F65" w:rsidRPr="00113759" w:rsidRDefault="00A97F65" w:rsidP="00A97F65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Ukončení Dodávky.</w:t>
            </w:r>
          </w:p>
        </w:tc>
        <w:tc>
          <w:tcPr>
            <w:tcW w:w="1191" w:type="pct"/>
            <w:shd w:val="clear" w:color="auto" w:fill="FFFFFF" w:themeFill="background1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T + 3 měsíce (=T2)</w:t>
            </w:r>
          </w:p>
        </w:tc>
      </w:tr>
    </w:tbl>
    <w:p w:rsidR="00A97F65" w:rsidRPr="006E0DE1" w:rsidRDefault="00A97F65" w:rsidP="00A97F65">
      <w:pPr>
        <w:spacing w:line="280" w:lineRule="atLeast"/>
        <w:rPr>
          <w:rFonts w:cs="Arial"/>
        </w:rPr>
      </w:pPr>
    </w:p>
    <w:p w:rsidR="00A97F65" w:rsidRPr="006E0DE1" w:rsidRDefault="00A97F65" w:rsidP="00A97F65">
      <w:pPr>
        <w:spacing w:line="280" w:lineRule="atLeast"/>
        <w:rPr>
          <w:rFonts w:cs="Arial"/>
        </w:rPr>
      </w:pPr>
      <w:r w:rsidRPr="006E0DE1">
        <w:rPr>
          <w:rFonts w:cs="Arial"/>
          <w:szCs w:val="20"/>
        </w:rPr>
        <w:t>Návrh harmonogramu</w:t>
      </w:r>
      <w:r>
        <w:rPr>
          <w:rFonts w:cs="Arial"/>
          <w:szCs w:val="20"/>
        </w:rPr>
        <w:t>,</w:t>
      </w:r>
      <w:r w:rsidRPr="006E0DE1">
        <w:rPr>
          <w:rFonts w:cs="Arial"/>
          <w:szCs w:val="20"/>
        </w:rPr>
        <w:t xml:space="preserve"> plně respektující ve výše uvedené tabulce </w:t>
      </w:r>
      <w:r>
        <w:rPr>
          <w:rFonts w:cs="Arial"/>
          <w:szCs w:val="20"/>
        </w:rPr>
        <w:t>obsažené</w:t>
      </w:r>
      <w:r w:rsidRPr="006E0DE1">
        <w:rPr>
          <w:rFonts w:cs="Arial"/>
          <w:szCs w:val="20"/>
        </w:rPr>
        <w:t xml:space="preserve"> závazné požadavky </w:t>
      </w:r>
      <w:r w:rsidRPr="00EE65F2">
        <w:rPr>
          <w:rFonts w:cs="Arial"/>
          <w:szCs w:val="20"/>
        </w:rPr>
        <w:t xml:space="preserve">zadavatele na plnění jednotlivých milníků a dále tyto milníky detailněji rozvádějící, bude součástí </w:t>
      </w:r>
      <w:r w:rsidR="00113759">
        <w:rPr>
          <w:rFonts w:cs="Arial"/>
          <w:szCs w:val="20"/>
        </w:rPr>
        <w:t>přílohy č. 2</w:t>
      </w:r>
      <w:r w:rsidR="00197A44">
        <w:rPr>
          <w:rFonts w:cs="Arial"/>
          <w:szCs w:val="20"/>
        </w:rPr>
        <w:t xml:space="preserve"> Smlouvy - </w:t>
      </w:r>
      <w:r w:rsidR="00113759">
        <w:rPr>
          <w:rFonts w:cs="Arial"/>
          <w:szCs w:val="20"/>
        </w:rPr>
        <w:t>Harmonogram</w:t>
      </w:r>
      <w:r>
        <w:rPr>
          <w:rFonts w:cs="Arial"/>
          <w:szCs w:val="20"/>
        </w:rPr>
        <w:t xml:space="preserve"> (</w:t>
      </w:r>
      <w:r w:rsidR="00F66B2E">
        <w:rPr>
          <w:rFonts w:cs="Arial"/>
          <w:szCs w:val="20"/>
        </w:rPr>
        <w:t xml:space="preserve">Smlouva tvoří </w:t>
      </w:r>
      <w:r>
        <w:rPr>
          <w:rFonts w:cs="Arial"/>
          <w:szCs w:val="20"/>
        </w:rPr>
        <w:t>příloh</w:t>
      </w:r>
      <w:r w:rsidR="00F66B2E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č. 2 této zadávací dokumentace) vypracované </w:t>
      </w:r>
      <w:r w:rsidR="00B877D9">
        <w:rPr>
          <w:rFonts w:cs="Arial"/>
          <w:szCs w:val="20"/>
        </w:rPr>
        <w:t>účastník</w:t>
      </w:r>
      <w:r w:rsidRPr="006E0DE1">
        <w:rPr>
          <w:rFonts w:cs="Arial"/>
          <w:szCs w:val="20"/>
        </w:rPr>
        <w:t>em</w:t>
      </w:r>
      <w:r w:rsidR="00A63BA5">
        <w:rPr>
          <w:rFonts w:cs="Arial"/>
          <w:szCs w:val="20"/>
        </w:rPr>
        <w:t xml:space="preserve"> zadávacího řízení</w:t>
      </w:r>
      <w:r w:rsidR="00F66B2E">
        <w:rPr>
          <w:rFonts w:cs="Arial"/>
          <w:szCs w:val="20"/>
        </w:rPr>
        <w:t xml:space="preserve"> </w:t>
      </w:r>
      <w:r w:rsidR="0030384F">
        <w:rPr>
          <w:rFonts w:cs="Arial"/>
          <w:szCs w:val="20"/>
        </w:rPr>
        <w:t>(dále také jen „</w:t>
      </w:r>
      <w:r w:rsidR="0030384F" w:rsidRPr="000D35EE">
        <w:rPr>
          <w:rFonts w:cs="Arial"/>
          <w:b/>
          <w:szCs w:val="20"/>
        </w:rPr>
        <w:t>účastník</w:t>
      </w:r>
      <w:r w:rsidR="0030384F">
        <w:rPr>
          <w:rFonts w:cs="Arial"/>
          <w:szCs w:val="20"/>
        </w:rPr>
        <w:t xml:space="preserve">“) </w:t>
      </w:r>
      <w:r w:rsidR="00F66B2E">
        <w:rPr>
          <w:rFonts w:cs="Arial"/>
          <w:szCs w:val="20"/>
        </w:rPr>
        <w:t>v jeho nabídce</w:t>
      </w:r>
      <w:r w:rsidRPr="006E0DE1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:rsidR="00306BBF" w:rsidRPr="00EE65F2" w:rsidRDefault="00FB7D8A" w:rsidP="00EE65F2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480" w:after="240" w:line="280" w:lineRule="atLeast"/>
        <w:rPr>
          <w:b w:val="0"/>
          <w:color w:val="000000"/>
        </w:rPr>
      </w:pPr>
      <w:bookmarkStart w:id="38" w:name="_Toc345586974"/>
      <w:r w:rsidRPr="00E021C5">
        <w:rPr>
          <w:rFonts w:cs="Times New Roman"/>
          <w:bCs w:val="0"/>
          <w:iCs w:val="0"/>
          <w:kern w:val="28"/>
          <w:sz w:val="20"/>
          <w:szCs w:val="20"/>
        </w:rPr>
        <w:lastRenderedPageBreak/>
        <w:t>5.2</w:t>
      </w:r>
      <w:r>
        <w:rPr>
          <w:b w:val="0"/>
          <w:bCs w:val="0"/>
          <w:kern w:val="28"/>
          <w:szCs w:val="20"/>
        </w:rPr>
        <w:t xml:space="preserve"> </w:t>
      </w:r>
      <w:r>
        <w:rPr>
          <w:b w:val="0"/>
          <w:bCs w:val="0"/>
          <w:kern w:val="28"/>
          <w:szCs w:val="20"/>
        </w:rPr>
        <w:tab/>
      </w:r>
      <w:bookmarkEnd w:id="38"/>
      <w:r w:rsidR="00306BBF" w:rsidRPr="00EE65F2">
        <w:rPr>
          <w:color w:val="000000"/>
          <w:sz w:val="20"/>
        </w:rPr>
        <w:t>Místo plnění veřejné zakázky</w:t>
      </w:r>
    </w:p>
    <w:p w:rsidR="00B2507F" w:rsidRPr="00EE65F2" w:rsidRDefault="00306BBF" w:rsidP="00EE65F2">
      <w:pPr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>Místo</w:t>
      </w:r>
      <w:r w:rsidRPr="00CA6ED0">
        <w:rPr>
          <w:rFonts w:cs="Arial"/>
          <w:szCs w:val="20"/>
        </w:rPr>
        <w:t xml:space="preserve"> plnění </w:t>
      </w:r>
      <w:r w:rsidR="00A6416A" w:rsidRPr="00CA6ED0">
        <w:rPr>
          <w:rFonts w:cs="Arial"/>
          <w:szCs w:val="20"/>
        </w:rPr>
        <w:t xml:space="preserve">veřejné </w:t>
      </w:r>
      <w:r w:rsidRPr="00CA6ED0">
        <w:rPr>
          <w:rFonts w:cs="Arial"/>
          <w:szCs w:val="20"/>
        </w:rPr>
        <w:t xml:space="preserve">zakázky </w:t>
      </w:r>
      <w:r w:rsidR="00A6416A" w:rsidRPr="00CA6ED0">
        <w:rPr>
          <w:rFonts w:cs="Arial"/>
          <w:szCs w:val="20"/>
        </w:rPr>
        <w:t>je</w:t>
      </w:r>
      <w:r w:rsidR="00CA6ED0" w:rsidRPr="00EE65F2">
        <w:t xml:space="preserve"> </w:t>
      </w:r>
      <w:r w:rsidR="00031C8B">
        <w:rPr>
          <w:rFonts w:cs="Arial"/>
          <w:color w:val="000000"/>
          <w:szCs w:val="20"/>
        </w:rPr>
        <w:t>podrobně specifikováno v</w:t>
      </w:r>
      <w:r w:rsidR="0093419F">
        <w:rPr>
          <w:rFonts w:cs="Arial"/>
          <w:color w:val="000000"/>
          <w:szCs w:val="20"/>
        </w:rPr>
        <w:t>e</w:t>
      </w:r>
      <w:r w:rsidR="00031C8B">
        <w:rPr>
          <w:rFonts w:cs="Arial"/>
          <w:color w:val="000000"/>
          <w:szCs w:val="20"/>
        </w:rPr>
        <w:t> </w:t>
      </w:r>
      <w:r w:rsidR="0093419F">
        <w:rPr>
          <w:rFonts w:cs="Arial"/>
          <w:color w:val="000000"/>
          <w:szCs w:val="20"/>
        </w:rPr>
        <w:t>Smlouvě</w:t>
      </w:r>
      <w:r w:rsidR="00EE65F2">
        <w:rPr>
          <w:rFonts w:cs="Arial"/>
          <w:color w:val="000000"/>
          <w:szCs w:val="20"/>
        </w:rPr>
        <w:t>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39" w:name="_Toc278564600"/>
      <w:bookmarkStart w:id="40" w:name="_Toc406010377"/>
      <w:bookmarkStart w:id="41" w:name="_Toc473537657"/>
      <w:bookmarkStart w:id="42" w:name="_Toc144700013"/>
      <w:r w:rsidRPr="009876B9">
        <w:rPr>
          <w:caps/>
          <w:color w:val="FFFFFF"/>
          <w:sz w:val="20"/>
          <w:szCs w:val="20"/>
        </w:rPr>
        <w:t>POŽADAVKY NA PROKÁZÁNÍ SPLNĚNÍ KVALIFIKACE</w:t>
      </w:r>
      <w:bookmarkEnd w:id="39"/>
      <w:bookmarkEnd w:id="40"/>
      <w:bookmarkEnd w:id="41"/>
    </w:p>
    <w:p w:rsidR="0093419F" w:rsidRPr="00D33F61" w:rsidRDefault="0093419F" w:rsidP="0093419F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bookmarkStart w:id="43" w:name="_Toc372138646"/>
      <w:bookmarkStart w:id="44" w:name="_Toc406010378"/>
      <w:bookmarkEnd w:id="43"/>
      <w:r w:rsidRPr="00D33F61">
        <w:rPr>
          <w:szCs w:val="20"/>
        </w:rPr>
        <w:t xml:space="preserve">Zadavatel požaduje dle § </w:t>
      </w:r>
      <w:r w:rsidR="00B877D9">
        <w:rPr>
          <w:szCs w:val="20"/>
        </w:rPr>
        <w:t>73</w:t>
      </w:r>
      <w:r w:rsidRPr="00D33F61">
        <w:rPr>
          <w:szCs w:val="20"/>
        </w:rPr>
        <w:t xml:space="preserve"> </w:t>
      </w:r>
      <w:r w:rsidR="00B877D9">
        <w:rPr>
          <w:szCs w:val="20"/>
        </w:rPr>
        <w:t>Z</w:t>
      </w:r>
      <w:r w:rsidRPr="00D33F61">
        <w:rPr>
          <w:szCs w:val="20"/>
        </w:rPr>
        <w:t xml:space="preserve">ZVZ po </w:t>
      </w:r>
      <w:r w:rsidR="00B877D9">
        <w:rPr>
          <w:szCs w:val="20"/>
        </w:rPr>
        <w:t>účastnících</w:t>
      </w:r>
      <w:r w:rsidRPr="00D33F61">
        <w:rPr>
          <w:szCs w:val="20"/>
        </w:rPr>
        <w:t xml:space="preserve"> </w:t>
      </w:r>
      <w:r w:rsidR="004E7CBC">
        <w:rPr>
          <w:szCs w:val="20"/>
        </w:rPr>
        <w:t xml:space="preserve">zadávacího řízení </w:t>
      </w:r>
      <w:r w:rsidRPr="00D33F61">
        <w:rPr>
          <w:szCs w:val="20"/>
        </w:rPr>
        <w:t>předložení dokladů a informací k prokázání splnění kvalifikace. Požadavky zadavatele na prokázání splnění kvalifikace jsou stanoveny v</w:t>
      </w:r>
      <w:r w:rsidR="00057DFB">
        <w:rPr>
          <w:szCs w:val="20"/>
        </w:rPr>
        <w:t> </w:t>
      </w:r>
      <w:r w:rsidRPr="00D33F61">
        <w:rPr>
          <w:szCs w:val="20"/>
        </w:rPr>
        <w:t>příloze</w:t>
      </w:r>
      <w:r w:rsidR="00057DFB">
        <w:rPr>
          <w:szCs w:val="20"/>
        </w:rPr>
        <w:t> </w:t>
      </w:r>
      <w:r w:rsidRPr="00D33F61">
        <w:rPr>
          <w:szCs w:val="20"/>
        </w:rPr>
        <w:t>č.</w:t>
      </w:r>
      <w:r w:rsidR="00057DFB">
        <w:rPr>
          <w:szCs w:val="20"/>
        </w:rPr>
        <w:t> </w:t>
      </w:r>
      <w:r w:rsidRPr="00D33F61">
        <w:rPr>
          <w:szCs w:val="20"/>
        </w:rPr>
        <w:t>1 této zadávací dokumentace (dále jen „</w:t>
      </w:r>
      <w:r w:rsidRPr="00D33F61">
        <w:rPr>
          <w:b/>
          <w:szCs w:val="20"/>
        </w:rPr>
        <w:t>Kvalifikační dokumentace</w:t>
      </w:r>
      <w:r w:rsidRPr="00D33F61">
        <w:rPr>
          <w:szCs w:val="20"/>
        </w:rPr>
        <w:t>“).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45" w:name="_Toc473537658"/>
      <w:r w:rsidRPr="009876B9">
        <w:rPr>
          <w:caps/>
          <w:color w:val="FFFFFF"/>
          <w:sz w:val="20"/>
          <w:szCs w:val="20"/>
        </w:rPr>
        <w:t>požadavky na Způsob zpracování nabídkové ceny</w:t>
      </w:r>
      <w:bookmarkEnd w:id="42"/>
      <w:bookmarkEnd w:id="44"/>
      <w:bookmarkEnd w:id="45"/>
    </w:p>
    <w:p w:rsidR="00FF5394" w:rsidRPr="009876B9" w:rsidRDefault="00FF5394" w:rsidP="00ED2DF2">
      <w:pPr>
        <w:pStyle w:val="Zkladntext"/>
        <w:spacing w:line="280" w:lineRule="atLeast"/>
        <w:rPr>
          <w:b/>
        </w:rPr>
      </w:pPr>
      <w:r w:rsidRPr="00F734C9">
        <w:rPr>
          <w:szCs w:val="20"/>
        </w:rPr>
        <w:t>Zadavatel</w:t>
      </w:r>
      <w:r w:rsidRPr="009876B9">
        <w:t xml:space="preserve"> požaduje, aby </w:t>
      </w:r>
      <w:r w:rsidR="00B877D9">
        <w:rPr>
          <w:b/>
        </w:rPr>
        <w:t>účastník</w:t>
      </w:r>
      <w:r w:rsidRPr="009876B9">
        <w:rPr>
          <w:b/>
        </w:rPr>
        <w:t xml:space="preserve"> kompletně vyplnil </w:t>
      </w:r>
      <w:r w:rsidR="00EE65F2">
        <w:rPr>
          <w:b/>
        </w:rPr>
        <w:t xml:space="preserve">tabulky obsažené </w:t>
      </w:r>
      <w:r w:rsidRPr="009876B9">
        <w:rPr>
          <w:b/>
        </w:rPr>
        <w:t xml:space="preserve">v příloze č. </w:t>
      </w:r>
      <w:r w:rsidR="002E72AF">
        <w:rPr>
          <w:b/>
        </w:rPr>
        <w:t>6</w:t>
      </w:r>
      <w:r w:rsidR="002E72AF" w:rsidRPr="009876B9">
        <w:rPr>
          <w:b/>
        </w:rPr>
        <w:t xml:space="preserve"> </w:t>
      </w:r>
      <w:r w:rsidRPr="009876B9">
        <w:rPr>
          <w:b/>
        </w:rPr>
        <w:t xml:space="preserve">této zadávací dokumentace. </w:t>
      </w:r>
    </w:p>
    <w:p w:rsidR="00A674E2" w:rsidRPr="00A674E2" w:rsidRDefault="002D5789" w:rsidP="00ED2DF2">
      <w:pPr>
        <w:pStyle w:val="Zkladntext"/>
        <w:spacing w:line="280" w:lineRule="atLeast"/>
      </w:pPr>
      <w:r>
        <w:rPr>
          <w:szCs w:val="18"/>
        </w:rPr>
        <w:t>Tabulka pro zpracování nabídkové ceny</w:t>
      </w:r>
      <w:r w:rsidR="00A674E2">
        <w:rPr>
          <w:szCs w:val="18"/>
        </w:rPr>
        <w:t xml:space="preserve"> obsahuje zadavatelem vymezené okruhy plnění veřejné zakázky</w:t>
      </w:r>
      <w:r>
        <w:rPr>
          <w:szCs w:val="18"/>
        </w:rPr>
        <w:t xml:space="preserve"> (dá</w:t>
      </w:r>
      <w:r w:rsidR="00196148">
        <w:rPr>
          <w:szCs w:val="18"/>
        </w:rPr>
        <w:t>l</w:t>
      </w:r>
      <w:r>
        <w:rPr>
          <w:szCs w:val="18"/>
        </w:rPr>
        <w:t>e jen „</w:t>
      </w:r>
      <w:r w:rsidRPr="002D5789">
        <w:rPr>
          <w:b/>
          <w:szCs w:val="18"/>
        </w:rPr>
        <w:t>Tabulka</w:t>
      </w:r>
      <w:r>
        <w:rPr>
          <w:szCs w:val="18"/>
        </w:rPr>
        <w:t>“)</w:t>
      </w:r>
      <w:r w:rsidR="00A674E2">
        <w:rPr>
          <w:szCs w:val="18"/>
        </w:rPr>
        <w:t xml:space="preserve">. Zadavatel požaduje, aby </w:t>
      </w:r>
      <w:r>
        <w:rPr>
          <w:szCs w:val="18"/>
        </w:rPr>
        <w:t>účastník v</w:t>
      </w:r>
      <w:r w:rsidR="00A674E2">
        <w:rPr>
          <w:szCs w:val="18"/>
        </w:rPr>
        <w:t xml:space="preserve"> </w:t>
      </w:r>
      <w:r>
        <w:rPr>
          <w:szCs w:val="18"/>
        </w:rPr>
        <w:t>Tabulce</w:t>
      </w:r>
      <w:r w:rsidR="00A674E2">
        <w:rPr>
          <w:szCs w:val="18"/>
        </w:rPr>
        <w:t xml:space="preserve"> u jednotlivých okruhů plnění uvedl </w:t>
      </w:r>
      <w:r w:rsidR="00A674E2">
        <w:t>jednotkový položkový rozpočet, ve kterém uvede všechn</w:t>
      </w:r>
      <w:r w:rsidR="00477A43">
        <w:t>y</w:t>
      </w:r>
      <w:r w:rsidR="00A674E2">
        <w:t xml:space="preserve"> nabízen</w:t>
      </w:r>
      <w:r w:rsidR="00477A43">
        <w:t>é</w:t>
      </w:r>
      <w:r w:rsidR="00A674E2">
        <w:t xml:space="preserve"> komponent</w:t>
      </w:r>
      <w:r w:rsidR="00477A43">
        <w:t>y</w:t>
      </w:r>
      <w:r w:rsidR="00A674E2">
        <w:t xml:space="preserve"> předmětu plnění veřejné zakázky, a to v souladu s přílohou zadávací dokumentace č. </w:t>
      </w:r>
      <w:r>
        <w:t>5 – Funkční a technické požadavky a na základě analýzy dle čl. 9 této zadávací dokumentace</w:t>
      </w:r>
      <w:r w:rsidR="00876C54">
        <w:t xml:space="preserve"> (technická specifikace)</w:t>
      </w:r>
      <w:r>
        <w:t>.</w:t>
      </w:r>
      <w:r w:rsidR="00A674E2">
        <w:t xml:space="preserve"> </w:t>
      </w:r>
      <w:r w:rsidR="00A674E2" w:rsidRPr="00983DC0">
        <w:t>Každ</w:t>
      </w:r>
      <w:r w:rsidR="00A674E2">
        <w:t>á komponenta musí být oceněna a </w:t>
      </w:r>
      <w:r w:rsidR="00A674E2" w:rsidRPr="00983DC0">
        <w:t>uvedena na samostatném řádku v</w:t>
      </w:r>
      <w:r w:rsidR="00A674E2">
        <w:t xml:space="preserve"> příslušné </w:t>
      </w:r>
      <w:r w:rsidR="00A674E2" w:rsidRPr="00983DC0">
        <w:t>tabulce</w:t>
      </w:r>
      <w:r w:rsidR="00A674E2">
        <w:t xml:space="preserve"> u předmětného okruhu plnění</w:t>
      </w:r>
      <w:r w:rsidR="00A674E2" w:rsidRPr="00983DC0">
        <w:t>.</w:t>
      </w:r>
    </w:p>
    <w:p w:rsidR="006D64DC" w:rsidRDefault="006D64DC" w:rsidP="00ED2DF2">
      <w:pPr>
        <w:pStyle w:val="Zkladntext"/>
        <w:spacing w:line="280" w:lineRule="atLeast"/>
        <w:rPr>
          <w:szCs w:val="20"/>
        </w:rPr>
      </w:pPr>
      <w:r w:rsidRPr="009629C0">
        <w:rPr>
          <w:b/>
          <w:szCs w:val="20"/>
        </w:rPr>
        <w:t xml:space="preserve">Vyplněnou přílohu č. </w:t>
      </w:r>
      <w:r w:rsidR="002E72AF">
        <w:rPr>
          <w:b/>
          <w:szCs w:val="20"/>
        </w:rPr>
        <w:t>6</w:t>
      </w:r>
      <w:r w:rsidR="002E72AF" w:rsidRPr="009629C0">
        <w:rPr>
          <w:b/>
          <w:szCs w:val="20"/>
        </w:rPr>
        <w:t xml:space="preserve"> </w:t>
      </w:r>
      <w:r w:rsidRPr="009629C0">
        <w:rPr>
          <w:b/>
          <w:szCs w:val="20"/>
        </w:rPr>
        <w:t>této zadávací dokumentace současně uč</w:t>
      </w:r>
      <w:r w:rsidR="004F156D">
        <w:rPr>
          <w:b/>
          <w:szCs w:val="20"/>
        </w:rPr>
        <w:t xml:space="preserve">iní </w:t>
      </w:r>
      <w:r w:rsidR="00B877D9">
        <w:rPr>
          <w:b/>
          <w:szCs w:val="20"/>
        </w:rPr>
        <w:t>účastník</w:t>
      </w:r>
      <w:r w:rsidR="004F156D">
        <w:rPr>
          <w:b/>
          <w:szCs w:val="20"/>
        </w:rPr>
        <w:t xml:space="preserve"> součástí přílohy č. </w:t>
      </w:r>
      <w:r w:rsidR="00273FF6">
        <w:rPr>
          <w:b/>
          <w:szCs w:val="20"/>
        </w:rPr>
        <w:t>6</w:t>
      </w:r>
      <w:r w:rsidR="00273FF6" w:rsidRPr="009629C0">
        <w:rPr>
          <w:b/>
          <w:szCs w:val="20"/>
        </w:rPr>
        <w:t xml:space="preserve"> </w:t>
      </w:r>
      <w:r w:rsidRPr="009629C0">
        <w:rPr>
          <w:b/>
          <w:szCs w:val="20"/>
        </w:rPr>
        <w:t>Smlouvy</w:t>
      </w:r>
      <w:r w:rsidRPr="009629C0">
        <w:rPr>
          <w:szCs w:val="20"/>
        </w:rPr>
        <w:t xml:space="preserve">. </w:t>
      </w:r>
    </w:p>
    <w:p w:rsidR="00021082" w:rsidRDefault="00021082" w:rsidP="0093419F">
      <w:pPr>
        <w:spacing w:after="120" w:line="280" w:lineRule="atLeast"/>
        <w:ind w:right="-110"/>
        <w:rPr>
          <w:rFonts w:cs="Arial"/>
          <w:szCs w:val="20"/>
        </w:rPr>
      </w:pPr>
      <w:r w:rsidRPr="0093419F">
        <w:rPr>
          <w:rFonts w:cs="Arial"/>
          <w:szCs w:val="20"/>
        </w:rPr>
        <w:t xml:space="preserve">Odpovědnost za správnost stanovení sazby DPH nese </w:t>
      </w:r>
      <w:r w:rsidR="00B877D9">
        <w:rPr>
          <w:rFonts w:cs="Arial"/>
          <w:szCs w:val="20"/>
        </w:rPr>
        <w:t>účastník</w:t>
      </w:r>
      <w:r w:rsidR="007F686B" w:rsidRPr="0093419F">
        <w:rPr>
          <w:rFonts w:cs="Arial"/>
          <w:szCs w:val="20"/>
        </w:rPr>
        <w:t>.</w:t>
      </w:r>
    </w:p>
    <w:p w:rsidR="00302B9F" w:rsidRPr="00370AB9" w:rsidRDefault="00302B9F" w:rsidP="00302B9F">
      <w:pPr>
        <w:spacing w:before="120" w:after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Pr="00370AB9">
        <w:rPr>
          <w:rFonts w:cs="Arial"/>
          <w:szCs w:val="20"/>
        </w:rPr>
        <w:t xml:space="preserve"> vloží údaj o „Celkové nabídkové ceně v Kč bez DPH“</w:t>
      </w:r>
      <w:r>
        <w:rPr>
          <w:rFonts w:cs="Arial"/>
          <w:szCs w:val="20"/>
        </w:rPr>
        <w:t xml:space="preserve"> také </w:t>
      </w:r>
      <w:r w:rsidRPr="00370AB9">
        <w:rPr>
          <w:rFonts w:cs="Arial"/>
          <w:szCs w:val="20"/>
        </w:rPr>
        <w:t xml:space="preserve">do přílohy č. 3 této zadávací dokumentace, tedy do </w:t>
      </w:r>
      <w:r>
        <w:rPr>
          <w:rFonts w:cs="Arial"/>
          <w:szCs w:val="20"/>
        </w:rPr>
        <w:t>K</w:t>
      </w:r>
      <w:r w:rsidRPr="00370AB9">
        <w:rPr>
          <w:rFonts w:cs="Arial"/>
          <w:szCs w:val="20"/>
        </w:rPr>
        <w:t>rycího listu nabídky.</w:t>
      </w:r>
    </w:p>
    <w:p w:rsidR="0093419F" w:rsidRPr="0093419F" w:rsidRDefault="00021082" w:rsidP="0093419F">
      <w:pPr>
        <w:spacing w:after="120" w:line="280" w:lineRule="atLeast"/>
        <w:ind w:right="-110"/>
        <w:rPr>
          <w:rFonts w:cs="Arial"/>
          <w:szCs w:val="20"/>
        </w:rPr>
      </w:pPr>
      <w:r w:rsidRPr="0093419F">
        <w:rPr>
          <w:rFonts w:cs="Arial"/>
          <w:szCs w:val="20"/>
        </w:rPr>
        <w:t xml:space="preserve">Nabídková cena musí obsahovat veškeré náklady vzniklé v souvislosti s plněním veřejné zakázky. Součástí sjednané ceny jsou veškeré práce, </w:t>
      </w:r>
      <w:r w:rsidR="00203319" w:rsidRPr="0093419F">
        <w:rPr>
          <w:rFonts w:cs="Arial"/>
          <w:szCs w:val="20"/>
        </w:rPr>
        <w:t xml:space="preserve">dodávky, </w:t>
      </w:r>
      <w:r w:rsidRPr="0093419F">
        <w:rPr>
          <w:rFonts w:cs="Arial"/>
          <w:szCs w:val="20"/>
        </w:rPr>
        <w:t xml:space="preserve">služby, poplatky a náklady </w:t>
      </w:r>
      <w:r w:rsidR="00CD4B14" w:rsidRPr="0093419F">
        <w:rPr>
          <w:rFonts w:cs="Arial"/>
          <w:szCs w:val="20"/>
        </w:rPr>
        <w:t>dodavatele nezbytné pro řádné a </w:t>
      </w:r>
      <w:r w:rsidRPr="0093419F">
        <w:rPr>
          <w:rFonts w:cs="Arial"/>
          <w:szCs w:val="20"/>
        </w:rPr>
        <w:t xml:space="preserve">úplné provedení předmětu plnění včetně přiměřeného zisku, není-li zadávacími podmínkami výslovně stanoveno jinak. </w:t>
      </w:r>
    </w:p>
    <w:p w:rsidR="00AC0222" w:rsidRDefault="00AC0222" w:rsidP="0093419F">
      <w:pPr>
        <w:spacing w:after="120" w:line="280" w:lineRule="atLeast"/>
        <w:ind w:right="-110"/>
        <w:rPr>
          <w:rFonts w:cs="Arial"/>
          <w:szCs w:val="20"/>
        </w:rPr>
      </w:pPr>
      <w:r w:rsidRPr="00AC0222">
        <w:rPr>
          <w:rFonts w:cs="Arial"/>
          <w:szCs w:val="20"/>
        </w:rPr>
        <w:t xml:space="preserve">V souladu s § 113 ZZVZ posoudí zadavatel </w:t>
      </w:r>
      <w:r w:rsidRPr="00782684">
        <w:rPr>
          <w:rFonts w:cs="Arial"/>
          <w:b/>
          <w:szCs w:val="20"/>
        </w:rPr>
        <w:t>mimořádně nízké nabídkové ceny</w:t>
      </w:r>
      <w:r w:rsidRPr="00AC0222">
        <w:rPr>
          <w:rFonts w:cs="Arial"/>
          <w:szCs w:val="20"/>
        </w:rPr>
        <w:t xml:space="preserve"> před odesláním oznámení o výběru dodavatele. Zadavatel požádá účastníka zadávacího řízení o písemné zdůvodnění způsobu stanovení mimořádně nízké nabídkové ceny</w:t>
      </w:r>
      <w:r w:rsidR="00876C54">
        <w:rPr>
          <w:rFonts w:cs="Arial"/>
          <w:szCs w:val="20"/>
        </w:rPr>
        <w:t>, bude-li tato v jeho nabídce identifikována</w:t>
      </w:r>
      <w:r w:rsidRPr="00AC0222">
        <w:rPr>
          <w:rFonts w:cs="Arial"/>
          <w:szCs w:val="20"/>
        </w:rPr>
        <w:t>. Žádost o zdůvodnění mimořádně nízké nabídkové ceny se považuje za žádost podle § 46 ZZVZ, lze ji doplňovat a vznést opakovaně. Zadavatel může vyloučit účastníka zadávacího řízení, pokud nabídka účastníka zadávacího řízení obsahuje mimořádně nízkou nabídkovou cenu, která nebyla účastníkem zadávacího řízení zdůvodněna.</w:t>
      </w:r>
    </w:p>
    <w:p w:rsidR="00E021C5" w:rsidRDefault="00ED2DF2" w:rsidP="0093419F">
      <w:pPr>
        <w:spacing w:after="120" w:line="280" w:lineRule="atLeast"/>
        <w:ind w:right="-110"/>
        <w:rPr>
          <w:rFonts w:cs="Arial"/>
          <w:szCs w:val="20"/>
        </w:rPr>
      </w:pPr>
      <w:bookmarkStart w:id="46" w:name="_Toc278564602"/>
      <w:r w:rsidRPr="009D2288">
        <w:t xml:space="preserve">V souladu s § 113 odst. 2 písm. b) ZZVZ zadavatel stanovuje způsob určení mimořádně nízké nabídkové ceny. </w:t>
      </w:r>
      <w:r>
        <w:rPr>
          <w:rFonts w:cs="Arial"/>
          <w:szCs w:val="20"/>
        </w:rPr>
        <w:t>Z</w:t>
      </w:r>
      <w:r w:rsidR="0093419F" w:rsidRPr="0093419F">
        <w:rPr>
          <w:rFonts w:cs="Arial"/>
          <w:szCs w:val="20"/>
        </w:rPr>
        <w:t>a nabídku obsahující mimořádně nízkou nabídkovou cenu bude považována taková cenová nabídka, jejíž cenová úroveň (celková, nebo i v případě jednotlivých dílčích cen) bude o více než 50% nižší než průměrná cenová úroveň všech hodnocených nabídek (uvažovány budou celkové ceny, resp. jednotlivé dílčí ceny</w:t>
      </w:r>
      <w:r>
        <w:rPr>
          <w:rFonts w:cs="Arial"/>
          <w:szCs w:val="20"/>
        </w:rPr>
        <w:t xml:space="preserve"> v Kč</w:t>
      </w:r>
      <w:r w:rsidR="0093419F" w:rsidRPr="0093419F">
        <w:rPr>
          <w:rFonts w:cs="Arial"/>
          <w:szCs w:val="20"/>
        </w:rPr>
        <w:t xml:space="preserve"> bez DPH dle přílohy č. </w:t>
      </w:r>
      <w:r w:rsidR="002E72AF">
        <w:rPr>
          <w:rFonts w:cs="Arial"/>
          <w:szCs w:val="20"/>
        </w:rPr>
        <w:t>6</w:t>
      </w:r>
      <w:r w:rsidR="0061458D">
        <w:rPr>
          <w:rFonts w:cs="Arial"/>
          <w:szCs w:val="20"/>
        </w:rPr>
        <w:t xml:space="preserve"> této zadávací dokumentace</w:t>
      </w:r>
      <w:r w:rsidR="0093419F" w:rsidRPr="0093419F">
        <w:rPr>
          <w:rFonts w:cs="Arial"/>
          <w:szCs w:val="20"/>
        </w:rPr>
        <w:t>).</w:t>
      </w:r>
    </w:p>
    <w:p w:rsidR="00ED2DF2" w:rsidRPr="00ED2DF2" w:rsidRDefault="00ED2DF2" w:rsidP="00ED2DF2">
      <w:pPr>
        <w:spacing w:before="120" w:after="120" w:line="280" w:lineRule="atLeast"/>
        <w:ind w:right="-108"/>
      </w:pPr>
      <w:r w:rsidRPr="009D2288">
        <w:t>Tím však není dotčena možnost zadavatele požadovat v souladu s § 113 odst. 3 a 4 ZZVZ vysvětlení mimořádně nízké nabídkové ceny i v případě, že zadavatel shl</w:t>
      </w:r>
      <w:r w:rsidR="00AD5436">
        <w:t>edá nabídkovou cenu některého z </w:t>
      </w:r>
      <w:r w:rsidRPr="009D2288">
        <w:t>dodavatelů mimořádně nízkou ve vztahu k předmětu veřejné zakázky na základě jiných skutečností, než je výše definovaná odchylka od průměrné cenové úrovně.</w:t>
      </w:r>
    </w:p>
    <w:p w:rsidR="0093419F" w:rsidRPr="0093419F" w:rsidRDefault="0093419F" w:rsidP="0093419F">
      <w:pPr>
        <w:spacing w:after="120" w:line="280" w:lineRule="atLeast"/>
        <w:ind w:right="-110"/>
        <w:rPr>
          <w:rFonts w:cs="Arial"/>
          <w:szCs w:val="20"/>
        </w:rPr>
      </w:pPr>
      <w:r w:rsidRPr="0093419F">
        <w:rPr>
          <w:rFonts w:cs="Arial"/>
          <w:szCs w:val="20"/>
        </w:rPr>
        <w:lastRenderedPageBreak/>
        <w:t>Nabídková cena za jednu jednotku bude stanovena jako nejvýše přípustná za řádné plnění předmětu veřejné zakázky. Nabídkovou cenu, resp. jednotkovou nabídkovou cenu je možno překročit pouze v</w:t>
      </w:r>
      <w:r w:rsidR="00057DFB">
        <w:rPr>
          <w:rFonts w:cs="Arial"/>
          <w:szCs w:val="20"/>
        </w:rPr>
        <w:t> </w:t>
      </w:r>
      <w:r w:rsidRPr="0093419F">
        <w:rPr>
          <w:rFonts w:cs="Arial"/>
          <w:szCs w:val="20"/>
        </w:rPr>
        <w:t>případě, že během realizace předmětu veřejné zakázky dojde ke změně výše sazby daně z přidané hodnoty nebo výše zákonných poplatků, která se uplatňuje na předmět veřejné zakázky ke dni uskutečnění zdanitelného plnění.</w:t>
      </w:r>
    </w:p>
    <w:p w:rsidR="0093419F" w:rsidRPr="00D33F61" w:rsidRDefault="0093419F" w:rsidP="0093419F">
      <w:pPr>
        <w:spacing w:after="120" w:line="280" w:lineRule="atLeast"/>
        <w:ind w:right="-110"/>
        <w:rPr>
          <w:rFonts w:cs="Arial"/>
          <w:szCs w:val="20"/>
        </w:rPr>
      </w:pPr>
      <w:r w:rsidRPr="00D33F61">
        <w:rPr>
          <w:rFonts w:cs="Arial"/>
          <w:szCs w:val="20"/>
        </w:rPr>
        <w:t>Zadavatel nepřipouští variantní řešení nabídk</w:t>
      </w:r>
      <w:r w:rsidR="0061458D">
        <w:rPr>
          <w:rFonts w:cs="Arial"/>
          <w:szCs w:val="20"/>
        </w:rPr>
        <w:t>ové ceny</w:t>
      </w:r>
      <w:r w:rsidRPr="00D33F61">
        <w:rPr>
          <w:rFonts w:cs="Arial"/>
          <w:szCs w:val="20"/>
        </w:rPr>
        <w:t>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47" w:name="_Toc406010379"/>
      <w:bookmarkStart w:id="48" w:name="_Toc473537659"/>
      <w:r w:rsidRPr="009876B9">
        <w:rPr>
          <w:caps/>
          <w:color w:val="FFFFFF"/>
          <w:sz w:val="20"/>
          <w:szCs w:val="20"/>
        </w:rPr>
        <w:t>NÁVRH SMLOUVY, platební a Obchodní podmínky</w:t>
      </w:r>
      <w:bookmarkEnd w:id="47"/>
      <w:bookmarkEnd w:id="48"/>
    </w:p>
    <w:bookmarkEnd w:id="46"/>
    <w:p w:rsidR="00021082" w:rsidRPr="009876B9" w:rsidRDefault="00B877D9" w:rsidP="00BC66EA">
      <w:pPr>
        <w:spacing w:line="280" w:lineRule="atLeast"/>
        <w:ind w:right="-110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224262">
        <w:rPr>
          <w:rFonts w:cs="Arial"/>
          <w:szCs w:val="20"/>
        </w:rPr>
        <w:t xml:space="preserve"> zadávacího řízení</w:t>
      </w:r>
      <w:r w:rsidR="00021082" w:rsidRPr="009876B9">
        <w:rPr>
          <w:rFonts w:cs="Arial"/>
          <w:szCs w:val="20"/>
        </w:rPr>
        <w:t xml:space="preserve"> je povinen </w:t>
      </w:r>
      <w:r w:rsidR="0055587F">
        <w:rPr>
          <w:rFonts w:cs="Arial"/>
          <w:szCs w:val="20"/>
        </w:rPr>
        <w:t xml:space="preserve">předložit v nabídce jediný </w:t>
      </w:r>
      <w:r w:rsidR="00021082" w:rsidRPr="006E0DE1">
        <w:rPr>
          <w:rFonts w:cs="Arial"/>
          <w:szCs w:val="20"/>
        </w:rPr>
        <w:t>návrh</w:t>
      </w:r>
      <w:r w:rsidR="00021082" w:rsidRPr="009876B9">
        <w:rPr>
          <w:rFonts w:cs="Arial"/>
          <w:szCs w:val="20"/>
        </w:rPr>
        <w:t xml:space="preserve"> </w:t>
      </w:r>
      <w:r w:rsidR="007F686B" w:rsidRPr="009876B9">
        <w:rPr>
          <w:rFonts w:cs="Arial"/>
          <w:szCs w:val="20"/>
        </w:rPr>
        <w:t>S</w:t>
      </w:r>
      <w:r w:rsidR="00021082" w:rsidRPr="009876B9">
        <w:rPr>
          <w:rFonts w:cs="Arial"/>
          <w:szCs w:val="20"/>
        </w:rPr>
        <w:t xml:space="preserve">mlouvy, a to na celý předmět plnění veřejné zakázky. </w:t>
      </w:r>
      <w:r w:rsidR="00021082" w:rsidRPr="006E690E">
        <w:rPr>
          <w:rFonts w:cs="Arial"/>
          <w:szCs w:val="20"/>
        </w:rPr>
        <w:t xml:space="preserve">K tomuto účelu </w:t>
      </w:r>
      <w:r w:rsidR="00490853" w:rsidRPr="006E690E">
        <w:rPr>
          <w:rFonts w:cs="Arial"/>
          <w:szCs w:val="20"/>
        </w:rPr>
        <w:t>je povin</w:t>
      </w:r>
      <w:r w:rsidR="002756DE" w:rsidRPr="006E690E">
        <w:rPr>
          <w:rFonts w:cs="Arial"/>
          <w:szCs w:val="20"/>
        </w:rPr>
        <w:t>e</w:t>
      </w:r>
      <w:r w:rsidR="00490853" w:rsidRPr="006E690E">
        <w:rPr>
          <w:rFonts w:cs="Arial"/>
          <w:szCs w:val="20"/>
        </w:rPr>
        <w:t xml:space="preserve">n </w:t>
      </w:r>
      <w:r w:rsidR="00021082" w:rsidRPr="006E690E">
        <w:rPr>
          <w:rFonts w:cs="Arial"/>
          <w:szCs w:val="20"/>
        </w:rPr>
        <w:t>využ</w:t>
      </w:r>
      <w:r w:rsidR="00490853" w:rsidRPr="006E690E">
        <w:rPr>
          <w:rFonts w:cs="Arial"/>
          <w:szCs w:val="20"/>
        </w:rPr>
        <w:t>ít</w:t>
      </w:r>
      <w:r w:rsidR="00021082" w:rsidRPr="006E690E">
        <w:rPr>
          <w:rFonts w:cs="Arial"/>
          <w:szCs w:val="20"/>
        </w:rPr>
        <w:t xml:space="preserve"> </w:t>
      </w:r>
      <w:r w:rsidR="007F686B" w:rsidRPr="006E690E">
        <w:rPr>
          <w:rFonts w:cs="Arial"/>
          <w:szCs w:val="20"/>
        </w:rPr>
        <w:t>Z</w:t>
      </w:r>
      <w:r w:rsidR="00021082" w:rsidRPr="006E690E">
        <w:rPr>
          <w:rFonts w:cs="Arial"/>
          <w:szCs w:val="20"/>
        </w:rPr>
        <w:t xml:space="preserve">ávazný vzor </w:t>
      </w:r>
      <w:r w:rsidR="007F686B" w:rsidRPr="006E690E">
        <w:rPr>
          <w:rFonts w:cs="Arial"/>
          <w:szCs w:val="20"/>
        </w:rPr>
        <w:t>S</w:t>
      </w:r>
      <w:r w:rsidR="00EA243E">
        <w:rPr>
          <w:rFonts w:cs="Arial"/>
          <w:szCs w:val="20"/>
        </w:rPr>
        <w:t>mlouvy, který tvoří přílohou č. </w:t>
      </w:r>
      <w:r w:rsidR="00021082" w:rsidRPr="006E690E">
        <w:rPr>
          <w:rFonts w:cs="Arial"/>
          <w:szCs w:val="20"/>
        </w:rPr>
        <w:t>2 této zadávací dokumentace</w:t>
      </w:r>
      <w:r w:rsidR="00021082" w:rsidRPr="006E690E">
        <w:rPr>
          <w:rFonts w:cs="Arial"/>
        </w:rPr>
        <w:t>.</w:t>
      </w:r>
    </w:p>
    <w:p w:rsidR="00021082" w:rsidRPr="009876B9" w:rsidRDefault="00B877D9" w:rsidP="00BC66EA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7F686B" w:rsidRPr="009876B9">
        <w:rPr>
          <w:rFonts w:cs="Arial"/>
          <w:szCs w:val="20"/>
        </w:rPr>
        <w:t xml:space="preserve"> není oprávněn činit změny či doplnění Závazného vzoru Smlouvy, vyjma údajů, u nichž vyplývá z jejich obsahu povinnost doplnění (označené jako „</w:t>
      </w:r>
      <w:r w:rsidR="007F686B" w:rsidRPr="00CE68E0">
        <w:rPr>
          <w:highlight w:val="yellow"/>
        </w:rPr>
        <w:t xml:space="preserve">[DOPLNÍ </w:t>
      </w:r>
      <w:r>
        <w:rPr>
          <w:highlight w:val="yellow"/>
        </w:rPr>
        <w:t>ÚČASTNÍK</w:t>
      </w:r>
      <w:r w:rsidR="007F686B" w:rsidRPr="00CE68E0">
        <w:rPr>
          <w:highlight w:val="yellow"/>
        </w:rPr>
        <w:t>]</w:t>
      </w:r>
      <w:r w:rsidR="007F686B" w:rsidRPr="009876B9">
        <w:rPr>
          <w:rFonts w:cs="Arial"/>
          <w:szCs w:val="20"/>
        </w:rPr>
        <w:t xml:space="preserve">“). V případě nabídky podávané společně několika dodavateli je </w:t>
      </w:r>
      <w:r w:rsidR="00407834" w:rsidRPr="009876B9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>účastník</w:t>
      </w:r>
      <w:r w:rsidR="007F686B" w:rsidRPr="009876B9">
        <w:rPr>
          <w:rFonts w:cs="Arial"/>
          <w:szCs w:val="20"/>
        </w:rPr>
        <w:t xml:space="preserve"> oprávněn </w:t>
      </w:r>
      <w:r w:rsidR="00B05257" w:rsidRPr="009876B9">
        <w:rPr>
          <w:rFonts w:cs="Arial"/>
          <w:szCs w:val="20"/>
        </w:rPr>
        <w:t xml:space="preserve">měnit či doplnit </w:t>
      </w:r>
      <w:r w:rsidR="007F686B" w:rsidRPr="009876B9">
        <w:rPr>
          <w:rFonts w:cs="Arial"/>
          <w:szCs w:val="20"/>
        </w:rPr>
        <w:t xml:space="preserve">Závazný vzor Smlouvy toliko s ohledem na tuto skutečnost. Obdobně v případě, že je </w:t>
      </w:r>
      <w:r>
        <w:rPr>
          <w:rFonts w:cs="Arial"/>
          <w:szCs w:val="20"/>
        </w:rPr>
        <w:t>účastník</w:t>
      </w:r>
      <w:r w:rsidR="007F686B" w:rsidRPr="009876B9">
        <w:rPr>
          <w:rFonts w:cs="Arial"/>
          <w:szCs w:val="20"/>
        </w:rPr>
        <w:t xml:space="preserve"> fyzickou osobou, zohlední tuto skutečnost v relevantních částech Závazného vzoru Smlouvy.</w:t>
      </w:r>
    </w:p>
    <w:p w:rsidR="00021082" w:rsidRPr="009876B9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  <w:u w:val="single"/>
        </w:rPr>
        <w:t>Návrh</w:t>
      </w:r>
      <w:r w:rsidRPr="009876B9">
        <w:rPr>
          <w:rFonts w:cs="Arial"/>
          <w:szCs w:val="20"/>
          <w:u w:val="single"/>
        </w:rPr>
        <w:t xml:space="preserve"> </w:t>
      </w:r>
      <w:r w:rsidR="007F686B" w:rsidRPr="009876B9">
        <w:rPr>
          <w:rFonts w:cs="Arial"/>
          <w:szCs w:val="20"/>
          <w:u w:val="single"/>
        </w:rPr>
        <w:t>S</w:t>
      </w:r>
      <w:r w:rsidRPr="009876B9">
        <w:rPr>
          <w:rFonts w:cs="Arial"/>
          <w:szCs w:val="20"/>
          <w:u w:val="single"/>
        </w:rPr>
        <w:t xml:space="preserve">mlouvy musí být ze strany </w:t>
      </w:r>
      <w:r w:rsidR="00B877D9">
        <w:rPr>
          <w:rFonts w:cs="Arial"/>
          <w:szCs w:val="20"/>
          <w:u w:val="single"/>
        </w:rPr>
        <w:t>účastník</w:t>
      </w:r>
      <w:r w:rsidR="00AC0222">
        <w:rPr>
          <w:rFonts w:cs="Arial"/>
          <w:szCs w:val="20"/>
          <w:u w:val="single"/>
        </w:rPr>
        <w:t>a</w:t>
      </w:r>
      <w:r w:rsidRPr="009876B9">
        <w:rPr>
          <w:rFonts w:cs="Arial"/>
          <w:szCs w:val="20"/>
          <w:u w:val="single"/>
        </w:rPr>
        <w:t xml:space="preserve"> podepsán osobou oprávněnou </w:t>
      </w:r>
      <w:r w:rsidR="002A67A1" w:rsidRPr="009876B9">
        <w:rPr>
          <w:rFonts w:cs="Arial"/>
          <w:szCs w:val="20"/>
          <w:u w:val="single"/>
        </w:rPr>
        <w:t>zastupovat</w:t>
      </w:r>
      <w:r w:rsidRPr="009876B9">
        <w:rPr>
          <w:rFonts w:cs="Arial"/>
          <w:szCs w:val="20"/>
          <w:u w:val="single"/>
        </w:rPr>
        <w:t xml:space="preserve"> </w:t>
      </w:r>
      <w:r w:rsidR="00B877D9">
        <w:rPr>
          <w:rFonts w:cs="Arial"/>
          <w:szCs w:val="20"/>
          <w:u w:val="single"/>
        </w:rPr>
        <w:t>účastník</w:t>
      </w:r>
      <w:r w:rsidR="00AC0222">
        <w:rPr>
          <w:rFonts w:cs="Arial"/>
          <w:szCs w:val="20"/>
          <w:u w:val="single"/>
        </w:rPr>
        <w:t>a</w:t>
      </w:r>
      <w:r w:rsidRPr="009876B9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9876B9">
        <w:rPr>
          <w:rFonts w:cs="Arial"/>
          <w:szCs w:val="20"/>
          <w:u w:val="single"/>
        </w:rPr>
        <w:t>zastupování</w:t>
      </w:r>
      <w:r w:rsidRPr="009876B9">
        <w:rPr>
          <w:rFonts w:cs="Arial"/>
          <w:szCs w:val="20"/>
        </w:rPr>
        <w:t xml:space="preserve"> </w:t>
      </w:r>
      <w:r w:rsidR="00B877D9">
        <w:rPr>
          <w:rFonts w:cs="Arial"/>
          <w:szCs w:val="20"/>
        </w:rPr>
        <w:t>účastník</w:t>
      </w:r>
      <w:r w:rsidR="00AC0222">
        <w:rPr>
          <w:rFonts w:cs="Arial"/>
          <w:szCs w:val="20"/>
        </w:rPr>
        <w:t>a</w:t>
      </w:r>
      <w:r w:rsidRPr="009876B9">
        <w:rPr>
          <w:rFonts w:cs="Arial"/>
          <w:szCs w:val="20"/>
        </w:rPr>
        <w:t xml:space="preserve">; </w:t>
      </w:r>
      <w:r w:rsidRPr="005C3C9D">
        <w:rPr>
          <w:rFonts w:cs="Arial"/>
          <w:szCs w:val="20"/>
        </w:rPr>
        <w:t>zmocnění musí být v takovém</w:t>
      </w:r>
      <w:r w:rsidR="00CD4B14" w:rsidRPr="005C3C9D">
        <w:rPr>
          <w:rFonts w:cs="Arial"/>
          <w:szCs w:val="20"/>
        </w:rPr>
        <w:t xml:space="preserve"> případě součástí </w:t>
      </w:r>
      <w:r w:rsidRPr="005C3C9D">
        <w:rPr>
          <w:rFonts w:cs="Arial"/>
          <w:szCs w:val="20"/>
        </w:rPr>
        <w:t xml:space="preserve">návrhu </w:t>
      </w:r>
      <w:r w:rsidR="00C84B7F" w:rsidRPr="005C3C9D">
        <w:rPr>
          <w:rFonts w:cs="Arial"/>
          <w:szCs w:val="20"/>
        </w:rPr>
        <w:t xml:space="preserve">Smlouvy </w:t>
      </w:r>
      <w:r w:rsidR="00B877D9">
        <w:rPr>
          <w:rFonts w:cs="Arial"/>
          <w:szCs w:val="20"/>
        </w:rPr>
        <w:t>účastník</w:t>
      </w:r>
      <w:r w:rsidR="00AC0222">
        <w:rPr>
          <w:rFonts w:cs="Arial"/>
          <w:szCs w:val="20"/>
        </w:rPr>
        <w:t>a</w:t>
      </w:r>
      <w:r w:rsidRPr="009876B9">
        <w:rPr>
          <w:rFonts w:cs="Arial"/>
          <w:szCs w:val="20"/>
        </w:rPr>
        <w:t xml:space="preserve">). </w:t>
      </w:r>
    </w:p>
    <w:p w:rsidR="00021082" w:rsidRPr="006E0DE1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bookmarkStart w:id="49" w:name="_Toc377479376"/>
      <w:bookmarkStart w:id="50" w:name="_Toc372138649"/>
      <w:bookmarkStart w:id="51" w:name="_Toc372138650"/>
      <w:bookmarkStart w:id="52" w:name="_Toc372138651"/>
      <w:bookmarkStart w:id="53" w:name="_Toc372138652"/>
      <w:bookmarkStart w:id="54" w:name="_Toc278564621"/>
      <w:bookmarkEnd w:id="49"/>
      <w:bookmarkEnd w:id="50"/>
      <w:bookmarkEnd w:id="51"/>
      <w:bookmarkEnd w:id="52"/>
      <w:bookmarkEnd w:id="53"/>
      <w:r w:rsidRPr="006E0DE1">
        <w:rPr>
          <w:rFonts w:cs="Arial"/>
          <w:szCs w:val="20"/>
        </w:rPr>
        <w:t>Závazné platební podmínky jsou uvedeny v </w:t>
      </w:r>
      <w:r w:rsidR="007F686B" w:rsidRPr="006E0DE1">
        <w:rPr>
          <w:rFonts w:cs="Arial"/>
          <w:szCs w:val="20"/>
        </w:rPr>
        <w:t>Z</w:t>
      </w:r>
      <w:r w:rsidRPr="006E0DE1">
        <w:rPr>
          <w:rFonts w:cs="Arial"/>
          <w:szCs w:val="20"/>
        </w:rPr>
        <w:t xml:space="preserve">ávazném vzoru </w:t>
      </w:r>
      <w:r w:rsidR="007F686B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 xml:space="preserve">mlouvy, který tvoří přílohu č. 2 této zadávací dokumentace. 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55" w:name="_Toc406010380"/>
      <w:bookmarkStart w:id="56" w:name="_Toc473537660"/>
      <w:r w:rsidRPr="009876B9">
        <w:rPr>
          <w:caps/>
          <w:color w:val="FFFFFF"/>
          <w:sz w:val="20"/>
          <w:szCs w:val="20"/>
        </w:rPr>
        <w:t>Jiné požadavky zadavatele na plnění veřejné zakázky</w:t>
      </w:r>
      <w:bookmarkEnd w:id="54"/>
      <w:bookmarkEnd w:id="55"/>
      <w:bookmarkEnd w:id="56"/>
    </w:p>
    <w:p w:rsidR="00021082" w:rsidRPr="009876B9" w:rsidRDefault="00AC0222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AC0222">
        <w:rPr>
          <w:rFonts w:ascii="Arial" w:hAnsi="Arial" w:cs="Arial"/>
          <w:b/>
          <w:bCs/>
          <w:iCs/>
          <w:sz w:val="20"/>
          <w:u w:val="single"/>
        </w:rPr>
        <w:t>Využití poddodavatele</w:t>
      </w:r>
    </w:p>
    <w:p w:rsidR="00AC0222" w:rsidRDefault="00AC022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AC0222">
        <w:rPr>
          <w:rFonts w:ascii="Arial" w:hAnsi="Arial" w:cs="Arial"/>
          <w:bCs/>
          <w:iCs/>
          <w:sz w:val="20"/>
        </w:rPr>
        <w:t>Zadavatel požaduje, aby účastník zadávacího řízení v nabídce předložil seznam poddodavatelů, pokud jsou účastníkovi zadávacího řízení známi a uvedl, kterou část veřejné zakázky b</w:t>
      </w:r>
      <w:r w:rsidR="00EA243E">
        <w:rPr>
          <w:rFonts w:ascii="Arial" w:hAnsi="Arial" w:cs="Arial"/>
          <w:bCs/>
          <w:iCs/>
          <w:sz w:val="20"/>
        </w:rPr>
        <w:t>ude každý z </w:t>
      </w:r>
      <w:r>
        <w:rPr>
          <w:rFonts w:ascii="Arial" w:hAnsi="Arial" w:cs="Arial"/>
          <w:bCs/>
          <w:iCs/>
          <w:sz w:val="20"/>
        </w:rPr>
        <w:t xml:space="preserve">poddodavatelů plnit, </w:t>
      </w:r>
      <w:r w:rsidRPr="00AC0222">
        <w:rPr>
          <w:rFonts w:ascii="Arial" w:hAnsi="Arial" w:cs="Arial"/>
          <w:bCs/>
          <w:iCs/>
          <w:sz w:val="20"/>
        </w:rPr>
        <w:t xml:space="preserve">a aby uvedl identifikační údaje (§ </w:t>
      </w:r>
      <w:r>
        <w:rPr>
          <w:rFonts w:ascii="Arial" w:hAnsi="Arial" w:cs="Arial"/>
          <w:bCs/>
          <w:iCs/>
          <w:sz w:val="20"/>
        </w:rPr>
        <w:t>28 odst. 1 písm. g</w:t>
      </w:r>
      <w:r w:rsidRPr="00AC0222">
        <w:rPr>
          <w:rFonts w:ascii="Arial" w:hAnsi="Arial" w:cs="Arial"/>
          <w:bCs/>
          <w:iCs/>
          <w:sz w:val="20"/>
        </w:rPr>
        <w:t xml:space="preserve">) </w:t>
      </w:r>
      <w:r>
        <w:rPr>
          <w:rFonts w:ascii="Arial" w:hAnsi="Arial" w:cs="Arial"/>
          <w:bCs/>
          <w:iCs/>
          <w:sz w:val="20"/>
        </w:rPr>
        <w:t>Z</w:t>
      </w:r>
      <w:r w:rsidRPr="00AC0222">
        <w:rPr>
          <w:rFonts w:ascii="Arial" w:hAnsi="Arial" w:cs="Arial"/>
          <w:bCs/>
          <w:iCs/>
          <w:sz w:val="20"/>
        </w:rPr>
        <w:t xml:space="preserve">ZVZ) a kontaktní údaje každého </w:t>
      </w:r>
      <w:r>
        <w:rPr>
          <w:rFonts w:ascii="Arial" w:hAnsi="Arial" w:cs="Arial"/>
          <w:bCs/>
          <w:iCs/>
          <w:sz w:val="20"/>
        </w:rPr>
        <w:t>pod</w:t>
      </w:r>
      <w:r w:rsidRPr="00AC0222">
        <w:rPr>
          <w:rFonts w:ascii="Arial" w:hAnsi="Arial" w:cs="Arial"/>
          <w:bCs/>
          <w:iCs/>
          <w:sz w:val="20"/>
        </w:rPr>
        <w:t>dodavatele.</w:t>
      </w:r>
    </w:p>
    <w:p w:rsidR="003E1A90" w:rsidRPr="003E1A90" w:rsidRDefault="00B877D9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Účastník</w:t>
      </w:r>
      <w:r w:rsidR="00021082" w:rsidRPr="009876B9">
        <w:rPr>
          <w:rFonts w:ascii="Arial" w:hAnsi="Arial" w:cs="Arial"/>
          <w:bCs/>
          <w:iCs/>
          <w:sz w:val="20"/>
        </w:rPr>
        <w:t xml:space="preserve"> tak učiní v příslušné příloze </w:t>
      </w:r>
      <w:r w:rsidR="007F686B" w:rsidRPr="009876B9">
        <w:rPr>
          <w:rFonts w:ascii="Arial" w:hAnsi="Arial" w:cs="Arial"/>
          <w:bCs/>
          <w:iCs/>
          <w:sz w:val="20"/>
        </w:rPr>
        <w:t>Z</w:t>
      </w:r>
      <w:r w:rsidR="00021082" w:rsidRPr="009876B9">
        <w:rPr>
          <w:rFonts w:ascii="Arial" w:hAnsi="Arial" w:cs="Arial"/>
          <w:bCs/>
          <w:iCs/>
          <w:sz w:val="20"/>
        </w:rPr>
        <w:t xml:space="preserve">ávazného vzoru </w:t>
      </w:r>
      <w:r w:rsidR="007F686B" w:rsidRPr="009876B9">
        <w:rPr>
          <w:rFonts w:ascii="Arial" w:hAnsi="Arial" w:cs="Arial"/>
          <w:bCs/>
          <w:iCs/>
          <w:sz w:val="20"/>
        </w:rPr>
        <w:t>S</w:t>
      </w:r>
      <w:r w:rsidR="00021082" w:rsidRPr="009876B9">
        <w:rPr>
          <w:rFonts w:ascii="Arial" w:hAnsi="Arial" w:cs="Arial"/>
          <w:bCs/>
          <w:iCs/>
          <w:sz w:val="20"/>
        </w:rPr>
        <w:t xml:space="preserve">mlouvy, v níž uvede jednotlivé </w:t>
      </w:r>
      <w:r w:rsidR="00AC0222">
        <w:rPr>
          <w:rFonts w:ascii="Arial" w:hAnsi="Arial" w:cs="Arial"/>
          <w:bCs/>
          <w:iCs/>
          <w:sz w:val="20"/>
        </w:rPr>
        <w:t>pod</w:t>
      </w:r>
      <w:r w:rsidR="00AC0222" w:rsidRPr="009876B9">
        <w:rPr>
          <w:rFonts w:ascii="Arial" w:hAnsi="Arial" w:cs="Arial"/>
          <w:bCs/>
          <w:iCs/>
          <w:sz w:val="20"/>
        </w:rPr>
        <w:t xml:space="preserve">dodavatele </w:t>
      </w:r>
      <w:r w:rsidR="00021082" w:rsidRPr="009876B9">
        <w:rPr>
          <w:rFonts w:ascii="Arial" w:hAnsi="Arial" w:cs="Arial"/>
          <w:bCs/>
          <w:iCs/>
          <w:sz w:val="20"/>
        </w:rPr>
        <w:t xml:space="preserve">spolu s informací, jakou </w:t>
      </w:r>
      <w:r w:rsidR="009D7A74" w:rsidRPr="009876B9">
        <w:rPr>
          <w:rFonts w:ascii="Arial" w:hAnsi="Arial" w:cs="Arial"/>
          <w:bCs/>
          <w:iCs/>
          <w:sz w:val="20"/>
        </w:rPr>
        <w:t xml:space="preserve">věcně vymezenou </w:t>
      </w:r>
      <w:r w:rsidR="00021082" w:rsidRPr="009876B9">
        <w:rPr>
          <w:rFonts w:ascii="Arial" w:hAnsi="Arial" w:cs="Arial"/>
          <w:bCs/>
          <w:iCs/>
          <w:sz w:val="20"/>
        </w:rPr>
        <w:t xml:space="preserve">část této veřejné zakázky bude konkrétní </w:t>
      </w:r>
      <w:r w:rsidR="00AC0222">
        <w:rPr>
          <w:rFonts w:ascii="Arial" w:hAnsi="Arial" w:cs="Arial"/>
          <w:bCs/>
          <w:iCs/>
          <w:sz w:val="20"/>
        </w:rPr>
        <w:t>pod</w:t>
      </w:r>
      <w:r w:rsidR="00AC0222" w:rsidRPr="009876B9">
        <w:rPr>
          <w:rFonts w:ascii="Arial" w:hAnsi="Arial" w:cs="Arial"/>
          <w:bCs/>
          <w:iCs/>
          <w:sz w:val="20"/>
        </w:rPr>
        <w:t xml:space="preserve">dodavatel </w:t>
      </w:r>
      <w:r w:rsidR="00021082" w:rsidRPr="009876B9">
        <w:rPr>
          <w:rFonts w:ascii="Arial" w:hAnsi="Arial" w:cs="Arial"/>
          <w:bCs/>
          <w:iCs/>
          <w:sz w:val="20"/>
        </w:rPr>
        <w:t>realizovat</w:t>
      </w:r>
      <w:r w:rsidR="00021082" w:rsidRPr="009876B9">
        <w:rPr>
          <w:rFonts w:ascii="Arial" w:hAnsi="Arial" w:cs="Arial"/>
          <w:b/>
          <w:bCs/>
          <w:iCs/>
          <w:sz w:val="20"/>
        </w:rPr>
        <w:t xml:space="preserve"> </w:t>
      </w:r>
      <w:r w:rsidR="00A85A9F">
        <w:rPr>
          <w:rFonts w:ascii="Arial" w:hAnsi="Arial" w:cs="Arial"/>
          <w:bCs/>
          <w:iCs/>
          <w:sz w:val="20"/>
        </w:rPr>
        <w:t xml:space="preserve">(např. uvedením druhu </w:t>
      </w:r>
      <w:r w:rsidR="00C52F1A">
        <w:rPr>
          <w:rFonts w:ascii="Arial" w:hAnsi="Arial" w:cs="Arial"/>
          <w:bCs/>
          <w:iCs/>
          <w:sz w:val="20"/>
        </w:rPr>
        <w:t>dodávek</w:t>
      </w:r>
      <w:r w:rsidR="00C52F1A" w:rsidRPr="009876B9">
        <w:rPr>
          <w:rFonts w:ascii="Arial" w:hAnsi="Arial" w:cs="Arial"/>
          <w:bCs/>
          <w:iCs/>
          <w:sz w:val="20"/>
        </w:rPr>
        <w:t xml:space="preserve"> </w:t>
      </w:r>
      <w:r w:rsidR="00021082" w:rsidRPr="009876B9">
        <w:rPr>
          <w:rFonts w:ascii="Arial" w:hAnsi="Arial" w:cs="Arial"/>
          <w:bCs/>
          <w:iCs/>
          <w:sz w:val="20"/>
        </w:rPr>
        <w:t>a procentuálního (%) finančního podílu na veřejné zakázce).</w:t>
      </w:r>
    </w:p>
    <w:p w:rsidR="003E1A90" w:rsidRDefault="00021082" w:rsidP="00C35F9F">
      <w:pPr>
        <w:pStyle w:val="NormalJustified"/>
        <w:spacing w:before="120" w:line="280" w:lineRule="atLeast"/>
        <w:rPr>
          <w:rFonts w:ascii="Arial" w:eastAsia="SimSun" w:hAnsi="Arial"/>
          <w:sz w:val="20"/>
        </w:rPr>
      </w:pPr>
      <w:r w:rsidRPr="005C3C9D">
        <w:rPr>
          <w:rFonts w:ascii="Arial" w:eastAsia="SimSun" w:hAnsi="Arial"/>
          <w:sz w:val="20"/>
        </w:rPr>
        <w:t xml:space="preserve">V případě, že </w:t>
      </w:r>
      <w:r w:rsidR="00B877D9">
        <w:rPr>
          <w:rFonts w:ascii="Arial" w:eastAsia="SimSun" w:hAnsi="Arial" w:cs="Arial"/>
          <w:sz w:val="20"/>
        </w:rPr>
        <w:t>účastník</w:t>
      </w:r>
      <w:r w:rsidRPr="005C3C9D">
        <w:rPr>
          <w:rFonts w:ascii="Arial" w:eastAsia="SimSun" w:hAnsi="Arial"/>
          <w:sz w:val="20"/>
        </w:rPr>
        <w:t xml:space="preserve"> nemá v úmyslu zadat určitou část veřejné zakázky jiné osobě (</w:t>
      </w:r>
      <w:r w:rsidR="00AC0222">
        <w:rPr>
          <w:rFonts w:ascii="Arial" w:eastAsia="SimSun" w:hAnsi="Arial"/>
          <w:sz w:val="20"/>
        </w:rPr>
        <w:t>pod</w:t>
      </w:r>
      <w:r w:rsidR="00AC0222" w:rsidRPr="005C3C9D">
        <w:rPr>
          <w:rFonts w:ascii="Arial" w:eastAsia="SimSun" w:hAnsi="Arial"/>
          <w:sz w:val="20"/>
        </w:rPr>
        <w:t>dodavateli</w:t>
      </w:r>
      <w:r w:rsidRPr="005C3C9D">
        <w:rPr>
          <w:rFonts w:ascii="Arial" w:eastAsia="SimSun" w:hAnsi="Arial"/>
          <w:sz w:val="20"/>
        </w:rPr>
        <w:t>), uvede tuto skutečnost ve sv</w:t>
      </w:r>
      <w:r w:rsidR="00A85A9F" w:rsidRPr="005C3C9D">
        <w:rPr>
          <w:rFonts w:ascii="Arial" w:eastAsia="SimSun" w:hAnsi="Arial"/>
          <w:sz w:val="20"/>
        </w:rPr>
        <w:t xml:space="preserve">é nabídce (v podepsaném </w:t>
      </w:r>
      <w:r w:rsidRPr="005C3C9D">
        <w:rPr>
          <w:rFonts w:ascii="Arial" w:eastAsia="SimSun" w:hAnsi="Arial" w:cs="Arial"/>
          <w:sz w:val="20"/>
        </w:rPr>
        <w:t xml:space="preserve">návrhu </w:t>
      </w:r>
      <w:r w:rsidR="007C73D4">
        <w:rPr>
          <w:rFonts w:ascii="Arial" w:eastAsia="SimSun" w:hAnsi="Arial" w:cs="Arial"/>
          <w:sz w:val="20"/>
        </w:rPr>
        <w:t>S</w:t>
      </w:r>
      <w:r w:rsidRPr="005C3C9D">
        <w:rPr>
          <w:rFonts w:ascii="Arial" w:eastAsia="SimSun" w:hAnsi="Arial" w:cs="Arial"/>
          <w:sz w:val="20"/>
        </w:rPr>
        <w:t>mlouvy</w:t>
      </w:r>
      <w:r w:rsidR="00A85A9F" w:rsidRPr="005C3C9D">
        <w:rPr>
          <w:rFonts w:ascii="Arial" w:eastAsia="SimSun" w:hAnsi="Arial"/>
          <w:sz w:val="20"/>
        </w:rPr>
        <w:t xml:space="preserve">, který je přílohou č. </w:t>
      </w:r>
      <w:r w:rsidRPr="005C3C9D">
        <w:rPr>
          <w:rFonts w:ascii="Arial" w:eastAsia="SimSun" w:hAnsi="Arial" w:cs="Arial"/>
          <w:sz w:val="20"/>
        </w:rPr>
        <w:t>2</w:t>
      </w:r>
      <w:r w:rsidRPr="005C3C9D">
        <w:rPr>
          <w:rFonts w:ascii="Arial" w:eastAsia="SimSun" w:hAnsi="Arial"/>
          <w:sz w:val="20"/>
        </w:rPr>
        <w:t xml:space="preserve"> </w:t>
      </w:r>
      <w:r w:rsidR="00A85A9F" w:rsidRPr="005C3C9D">
        <w:rPr>
          <w:rFonts w:ascii="Arial" w:eastAsia="SimSun" w:hAnsi="Arial"/>
          <w:sz w:val="20"/>
        </w:rPr>
        <w:t xml:space="preserve">této </w:t>
      </w:r>
      <w:r w:rsidRPr="005C3C9D">
        <w:rPr>
          <w:rFonts w:ascii="Arial" w:eastAsia="SimSun" w:hAnsi="Arial"/>
          <w:sz w:val="20"/>
        </w:rPr>
        <w:t>zadávací dokumentace).</w:t>
      </w:r>
    </w:p>
    <w:p w:rsidR="007C73D4" w:rsidRPr="009876B9" w:rsidRDefault="007C73D4" w:rsidP="007C73D4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>
        <w:rPr>
          <w:rFonts w:ascii="Arial" w:hAnsi="Arial" w:cs="Arial"/>
          <w:b/>
          <w:bCs/>
          <w:iCs/>
          <w:sz w:val="20"/>
          <w:u w:val="single"/>
        </w:rPr>
        <w:t>Technická specifikace</w:t>
      </w:r>
    </w:p>
    <w:p w:rsidR="007C73D4" w:rsidRPr="00052817" w:rsidRDefault="007C73D4" w:rsidP="007C73D4">
      <w:pPr>
        <w:spacing w:before="120" w:after="240" w:line="280" w:lineRule="atLeast"/>
        <w:rPr>
          <w:rFonts w:cs="Arial"/>
          <w:szCs w:val="20"/>
        </w:rPr>
      </w:pPr>
      <w:r w:rsidRPr="00107710">
        <w:rPr>
          <w:rFonts w:cs="Arial"/>
          <w:szCs w:val="20"/>
        </w:rPr>
        <w:t xml:space="preserve">Účastník je povinen analyzovat v souladu s přílohou č. 5 této zadávací dokumentace hardwarovou konfiguraci diskových polí HITACHI a do své nabídky uvést všechny potřebné komponenty a licence, které jsou potřebné pro navýšení výkonu dle technických požadavků zadavatele a </w:t>
      </w:r>
      <w:proofErr w:type="spellStart"/>
      <w:r w:rsidRPr="00107710">
        <w:rPr>
          <w:rFonts w:cs="Arial"/>
          <w:szCs w:val="20"/>
        </w:rPr>
        <w:t>best-practices</w:t>
      </w:r>
      <w:proofErr w:type="spellEnd"/>
      <w:r w:rsidRPr="00107710">
        <w:rPr>
          <w:rFonts w:cs="Arial"/>
          <w:szCs w:val="20"/>
        </w:rPr>
        <w:t xml:space="preserve"> výrobce pole. Tyto údaje </w:t>
      </w:r>
      <w:proofErr w:type="spellStart"/>
      <w:r w:rsidRPr="00107710">
        <w:rPr>
          <w:rFonts w:cs="Arial"/>
          <w:szCs w:val="20"/>
        </w:rPr>
        <w:t>ućiní</w:t>
      </w:r>
      <w:proofErr w:type="spellEnd"/>
      <w:r w:rsidRPr="00107710">
        <w:rPr>
          <w:rFonts w:cs="Arial"/>
          <w:szCs w:val="20"/>
        </w:rPr>
        <w:t xml:space="preserve"> součástí přílohy </w:t>
      </w:r>
      <w:r w:rsidR="00107710" w:rsidRPr="00107710">
        <w:rPr>
          <w:rFonts w:cs="Arial"/>
          <w:szCs w:val="20"/>
        </w:rPr>
        <w:t>Smlouvy č. 1 Technická specifikace</w:t>
      </w:r>
      <w:r w:rsidRPr="00107710">
        <w:rPr>
          <w:rFonts w:cs="Arial"/>
          <w:szCs w:val="20"/>
        </w:rPr>
        <w:t xml:space="preserve"> (viz příloha č. 2 této zadávací dokumentace)</w:t>
      </w:r>
      <w:r w:rsidR="00107710" w:rsidRPr="00107710">
        <w:rPr>
          <w:rFonts w:cs="Arial"/>
          <w:szCs w:val="20"/>
        </w:rPr>
        <w:t xml:space="preserve"> a současně je uvede a nacení v příloze Smlouvy č. 6 Cena (viz příloha č. 6 této zadávací dokumentace) dle pokynů uvedených v čl. 7 této zadávací dokumentace</w:t>
      </w:r>
      <w:r w:rsidRPr="00107710">
        <w:rPr>
          <w:rFonts w:cs="Arial"/>
          <w:szCs w:val="20"/>
        </w:rPr>
        <w:t>.</w:t>
      </w:r>
    </w:p>
    <w:p w:rsidR="00027631" w:rsidRDefault="00027631" w:rsidP="00107710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</w:p>
    <w:p w:rsidR="00107710" w:rsidRPr="009876B9" w:rsidRDefault="00107710" w:rsidP="00107710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>
        <w:rPr>
          <w:rFonts w:ascii="Arial" w:hAnsi="Arial" w:cs="Arial"/>
          <w:b/>
          <w:bCs/>
          <w:iCs/>
          <w:sz w:val="20"/>
          <w:u w:val="single"/>
        </w:rPr>
        <w:lastRenderedPageBreak/>
        <w:t>Harmonogram</w:t>
      </w:r>
    </w:p>
    <w:p w:rsidR="00FC7BD6" w:rsidRPr="006E0DE1" w:rsidRDefault="00107710" w:rsidP="00FC7BD6">
      <w:pPr>
        <w:spacing w:line="280" w:lineRule="atLeast"/>
        <w:rPr>
          <w:rFonts w:cs="Arial"/>
        </w:rPr>
      </w:pPr>
      <w:r w:rsidRPr="00107710">
        <w:rPr>
          <w:rFonts w:cs="Arial"/>
          <w:szCs w:val="20"/>
        </w:rPr>
        <w:t xml:space="preserve">Účastník je povinen </w:t>
      </w:r>
      <w:r w:rsidR="00FC7BD6">
        <w:rPr>
          <w:rFonts w:cs="Arial"/>
          <w:szCs w:val="20"/>
        </w:rPr>
        <w:t>ve své nabídce předložit n</w:t>
      </w:r>
      <w:r w:rsidR="00FC7BD6" w:rsidRPr="006E0DE1">
        <w:rPr>
          <w:rFonts w:cs="Arial"/>
          <w:szCs w:val="20"/>
        </w:rPr>
        <w:t>ávrh harmonogramu</w:t>
      </w:r>
      <w:r w:rsidR="00FC7BD6">
        <w:rPr>
          <w:rFonts w:cs="Arial"/>
          <w:szCs w:val="20"/>
        </w:rPr>
        <w:t xml:space="preserve"> dle odst. 5.1. této zadávací dokumentace.</w:t>
      </w:r>
    </w:p>
    <w:p w:rsidR="00FC7BD6" w:rsidRPr="009876B9" w:rsidRDefault="00FC7BD6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57" w:name="_Toc473292610"/>
      <w:bookmarkStart w:id="58" w:name="_Toc473537661"/>
      <w:bookmarkEnd w:id="57"/>
      <w:r w:rsidRPr="009876B9">
        <w:rPr>
          <w:caps/>
          <w:color w:val="FFFFFF"/>
          <w:sz w:val="20"/>
          <w:szCs w:val="20"/>
        </w:rPr>
        <w:t xml:space="preserve">požadavky zadavatele na </w:t>
      </w:r>
      <w:r>
        <w:rPr>
          <w:caps/>
          <w:color w:val="FFFFFF"/>
          <w:sz w:val="20"/>
          <w:szCs w:val="20"/>
        </w:rPr>
        <w:t>VYBRANÉHO DODAVATELE</w:t>
      </w:r>
      <w:r w:rsidR="00931ADB">
        <w:rPr>
          <w:caps/>
          <w:color w:val="FFFFFF"/>
          <w:sz w:val="20"/>
          <w:szCs w:val="20"/>
        </w:rPr>
        <w:t xml:space="preserve"> – podmínky pro uzavření smlouvy</w:t>
      </w:r>
      <w:bookmarkEnd w:id="58"/>
    </w:p>
    <w:p w:rsidR="00930AF6" w:rsidRPr="00930AF6" w:rsidRDefault="00930AF6" w:rsidP="00E6052D">
      <w:pPr>
        <w:pStyle w:val="Styl7"/>
        <w:spacing w:before="0" w:line="280" w:lineRule="atLeast"/>
        <w:ind w:left="0" w:firstLine="0"/>
        <w:rPr>
          <w:rFonts w:ascii="Arial" w:hAnsi="Arial" w:cs="Arial"/>
          <w:sz w:val="20"/>
          <w:szCs w:val="20"/>
        </w:rPr>
      </w:pPr>
      <w:r w:rsidRPr="00930AF6">
        <w:rPr>
          <w:rFonts w:ascii="Arial" w:hAnsi="Arial" w:cs="Arial"/>
          <w:sz w:val="20"/>
          <w:szCs w:val="20"/>
        </w:rPr>
        <w:t>Vybraný dodavatel je povinen zadavateli na písemnou výzvu</w:t>
      </w:r>
      <w:r w:rsidR="00E6052D">
        <w:rPr>
          <w:rFonts w:ascii="Arial" w:hAnsi="Arial" w:cs="Arial"/>
          <w:sz w:val="20"/>
          <w:szCs w:val="20"/>
        </w:rPr>
        <w:t xml:space="preserve"> učiněnou dle § 122 odst. 3</w:t>
      </w:r>
      <w:r w:rsidR="00776663">
        <w:rPr>
          <w:rFonts w:ascii="Arial" w:hAnsi="Arial" w:cs="Arial"/>
          <w:sz w:val="20"/>
          <w:szCs w:val="20"/>
        </w:rPr>
        <w:t xml:space="preserve"> písm. a)</w:t>
      </w:r>
      <w:r w:rsidR="00E6052D">
        <w:rPr>
          <w:rFonts w:ascii="Arial" w:hAnsi="Arial" w:cs="Arial"/>
          <w:sz w:val="20"/>
          <w:szCs w:val="20"/>
        </w:rPr>
        <w:t xml:space="preserve"> ZVZZ </w:t>
      </w:r>
      <w:r w:rsidRPr="00930AF6">
        <w:rPr>
          <w:rFonts w:ascii="Arial" w:hAnsi="Arial" w:cs="Arial"/>
          <w:sz w:val="20"/>
          <w:szCs w:val="20"/>
        </w:rPr>
        <w:t xml:space="preserve"> předložit doklady prokazující kvalifikaci dle </w:t>
      </w:r>
      <w:r>
        <w:rPr>
          <w:rFonts w:ascii="Arial" w:hAnsi="Arial" w:cs="Arial"/>
          <w:sz w:val="20"/>
          <w:szCs w:val="20"/>
        </w:rPr>
        <w:t>Kvalifikační dokumentace</w:t>
      </w:r>
      <w:r w:rsidRPr="00930AF6">
        <w:rPr>
          <w:rFonts w:ascii="Arial" w:hAnsi="Arial" w:cs="Arial"/>
          <w:sz w:val="20"/>
          <w:szCs w:val="20"/>
        </w:rPr>
        <w:t xml:space="preserve">. </w:t>
      </w:r>
    </w:p>
    <w:p w:rsidR="00930AF6" w:rsidRDefault="00930AF6" w:rsidP="00E6052D">
      <w:pPr>
        <w:pStyle w:val="Textkomente"/>
        <w:widowControl w:val="0"/>
        <w:spacing w:after="120" w:line="280" w:lineRule="atLeast"/>
      </w:pPr>
      <w:r w:rsidRPr="00930AF6">
        <w:t xml:space="preserve">Vybraný dodavatel je </w:t>
      </w:r>
      <w:r w:rsidR="00931ADB">
        <w:t xml:space="preserve">dále </w:t>
      </w:r>
      <w:r w:rsidRPr="00930AF6">
        <w:t xml:space="preserve">povinen zadavateli </w:t>
      </w:r>
      <w:r w:rsidR="00776663">
        <w:t>n</w:t>
      </w:r>
      <w:r w:rsidR="00776663" w:rsidRPr="00930AF6">
        <w:t>a písemnou výzvu</w:t>
      </w:r>
      <w:r w:rsidR="00776663">
        <w:t xml:space="preserve"> učiněnou dle § 122 odst. 3 písm. b) ZVZZ </w:t>
      </w:r>
      <w:r w:rsidRPr="00930AF6">
        <w:t>předložit v soulad</w:t>
      </w:r>
      <w:r>
        <w:t>u s § 104 odst. 1 písm. a) ZZVZ:</w:t>
      </w:r>
    </w:p>
    <w:p w:rsidR="00930AF6" w:rsidRPr="007042B8" w:rsidRDefault="00930AF6" w:rsidP="00E6052D">
      <w:pPr>
        <w:pStyle w:val="NormalJustified"/>
        <w:numPr>
          <w:ilvl w:val="0"/>
          <w:numId w:val="22"/>
        </w:numPr>
        <w:spacing w:after="120" w:line="280" w:lineRule="atLeast"/>
        <w:ind w:left="777" w:hanging="357"/>
        <w:rPr>
          <w:rFonts w:ascii="Arial" w:hAnsi="Arial" w:cs="Arial"/>
          <w:bCs/>
          <w:iCs/>
          <w:sz w:val="20"/>
        </w:rPr>
      </w:pPr>
      <w:r w:rsidRPr="007042B8">
        <w:rPr>
          <w:rFonts w:ascii="Arial" w:hAnsi="Arial" w:cs="Arial"/>
          <w:bCs/>
          <w:iCs/>
          <w:sz w:val="20"/>
        </w:rPr>
        <w:t xml:space="preserve">certifikát či jiný průkazný doklad, z nějž plyne oprávnění účastníka (nebo jeho poddodavatele) poskytovat produkty </w:t>
      </w:r>
      <w:proofErr w:type="spellStart"/>
      <w:r w:rsidRPr="007042B8">
        <w:rPr>
          <w:rFonts w:ascii="Arial" w:hAnsi="Arial" w:cs="Arial"/>
          <w:bCs/>
          <w:iCs/>
          <w:sz w:val="20"/>
        </w:rPr>
        <w:t>Hitachi</w:t>
      </w:r>
      <w:proofErr w:type="spellEnd"/>
      <w:ins w:id="59" w:author="Autor">
        <w:r w:rsidR="0090567C">
          <w:rPr>
            <w:rFonts w:ascii="Arial" w:hAnsi="Arial" w:cs="Arial"/>
            <w:bCs/>
            <w:iCs/>
            <w:sz w:val="20"/>
          </w:rPr>
          <w:t xml:space="preserve"> data </w:t>
        </w:r>
        <w:proofErr w:type="spellStart"/>
        <w:r w:rsidR="0090567C">
          <w:rPr>
            <w:rFonts w:ascii="Arial" w:hAnsi="Arial" w:cs="Arial"/>
            <w:bCs/>
            <w:iCs/>
            <w:sz w:val="20"/>
          </w:rPr>
          <w:t>system</w:t>
        </w:r>
      </w:ins>
      <w:proofErr w:type="spellEnd"/>
      <w:r w:rsidRPr="007042B8">
        <w:rPr>
          <w:rFonts w:ascii="Arial" w:hAnsi="Arial" w:cs="Arial"/>
          <w:bCs/>
          <w:iCs/>
          <w:sz w:val="20"/>
        </w:rPr>
        <w:t>, a to</w:t>
      </w:r>
      <w:r w:rsidR="00A97CC9">
        <w:rPr>
          <w:rFonts w:ascii="Arial" w:hAnsi="Arial" w:cs="Arial"/>
          <w:bCs/>
          <w:iCs/>
          <w:sz w:val="20"/>
        </w:rPr>
        <w:t xml:space="preserve"> </w:t>
      </w:r>
      <w:ins w:id="60" w:author="Autor">
        <w:r w:rsidR="00A97CC9">
          <w:rPr>
            <w:rFonts w:ascii="Arial" w:hAnsi="Arial" w:cs="Arial"/>
            <w:bCs/>
            <w:iCs/>
            <w:sz w:val="20"/>
          </w:rPr>
          <w:t>alespoň</w:t>
        </w:r>
        <w:r w:rsidRPr="007042B8">
          <w:rPr>
            <w:rFonts w:ascii="Arial" w:hAnsi="Arial" w:cs="Arial"/>
            <w:bCs/>
            <w:iCs/>
            <w:sz w:val="20"/>
          </w:rPr>
          <w:t xml:space="preserve"> </w:t>
        </w:r>
      </w:ins>
      <w:r w:rsidRPr="007042B8">
        <w:rPr>
          <w:rFonts w:ascii="Arial" w:hAnsi="Arial" w:cs="Arial"/>
          <w:bCs/>
          <w:iCs/>
          <w:sz w:val="20"/>
        </w:rPr>
        <w:t>v úrovni HITACHI PARTNER a související služby alespoň pro kalendářní rok 2016</w:t>
      </w:r>
      <w:del w:id="61" w:author="Autor">
        <w:r w:rsidRPr="007042B8">
          <w:rPr>
            <w:rFonts w:ascii="Arial" w:hAnsi="Arial" w:cs="Arial"/>
            <w:bCs/>
            <w:iCs/>
            <w:sz w:val="20"/>
          </w:rPr>
          <w:delText>; a</w:delText>
        </w:r>
      </w:del>
      <w:ins w:id="62" w:author="Autor">
        <w:r w:rsidR="0090567C">
          <w:rPr>
            <w:rFonts w:ascii="Arial" w:hAnsi="Arial" w:cs="Arial"/>
            <w:bCs/>
            <w:iCs/>
            <w:sz w:val="20"/>
          </w:rPr>
          <w:t>.</w:t>
        </w:r>
      </w:ins>
    </w:p>
    <w:p w:rsidR="00930AF6" w:rsidRPr="007042B8" w:rsidRDefault="00930AF6" w:rsidP="00E6052D">
      <w:pPr>
        <w:pStyle w:val="NormalJustified"/>
        <w:numPr>
          <w:ilvl w:val="0"/>
          <w:numId w:val="22"/>
        </w:numPr>
        <w:spacing w:after="120" w:line="280" w:lineRule="atLeast"/>
        <w:ind w:left="777" w:hanging="357"/>
        <w:rPr>
          <w:del w:id="63" w:author="Autor"/>
          <w:rFonts w:ascii="Arial" w:hAnsi="Arial" w:cs="Arial"/>
          <w:bCs/>
          <w:iCs/>
          <w:sz w:val="20"/>
        </w:rPr>
      </w:pPr>
      <w:del w:id="64" w:author="Autor">
        <w:r w:rsidRPr="007042B8">
          <w:rPr>
            <w:rFonts w:ascii="Arial" w:hAnsi="Arial" w:cs="Arial"/>
            <w:bCs/>
            <w:iCs/>
            <w:sz w:val="20"/>
          </w:rPr>
          <w:delText xml:space="preserve">certifikát či jiný průkazný doklad, z nějž plyne, že </w:delText>
        </w:r>
        <w:r w:rsidR="00DF51E1">
          <w:rPr>
            <w:rFonts w:ascii="Arial" w:hAnsi="Arial" w:cs="Arial"/>
            <w:bCs/>
            <w:iCs/>
            <w:sz w:val="20"/>
          </w:rPr>
          <w:delText>vybraný dodavatel</w:delText>
        </w:r>
        <w:r w:rsidRPr="007042B8">
          <w:rPr>
            <w:rFonts w:ascii="Arial" w:hAnsi="Arial" w:cs="Arial"/>
            <w:bCs/>
            <w:iCs/>
            <w:sz w:val="20"/>
          </w:rPr>
          <w:delText xml:space="preserve"> (nebo jeho </w:delText>
        </w:r>
        <w:r w:rsidR="00DF51E1">
          <w:rPr>
            <w:rFonts w:ascii="Arial" w:hAnsi="Arial" w:cs="Arial"/>
            <w:bCs/>
            <w:iCs/>
            <w:sz w:val="20"/>
          </w:rPr>
          <w:delText>pod</w:delText>
        </w:r>
        <w:r w:rsidRPr="007042B8">
          <w:rPr>
            <w:rFonts w:ascii="Arial" w:hAnsi="Arial" w:cs="Arial"/>
            <w:bCs/>
            <w:iCs/>
            <w:sz w:val="20"/>
          </w:rPr>
          <w:delText>dodavatel) je SGI partnerem alespoň pro kalendářní rok 2016.</w:delText>
        </w:r>
      </w:del>
    </w:p>
    <w:p w:rsidR="00930AF6" w:rsidRPr="00930AF6" w:rsidRDefault="00930AF6" w:rsidP="00E6052D">
      <w:pPr>
        <w:pStyle w:val="Styl7"/>
        <w:spacing w:before="0" w:line="280" w:lineRule="atLeast"/>
        <w:ind w:left="0" w:firstLine="0"/>
        <w:rPr>
          <w:rFonts w:ascii="Arial" w:hAnsi="Arial" w:cs="Arial"/>
          <w:sz w:val="20"/>
          <w:szCs w:val="20"/>
        </w:rPr>
      </w:pPr>
      <w:r w:rsidRPr="00930AF6">
        <w:rPr>
          <w:rFonts w:ascii="Arial" w:hAnsi="Arial" w:cs="Arial"/>
          <w:sz w:val="20"/>
          <w:szCs w:val="20"/>
        </w:rPr>
        <w:t>Pokud je vybraný dodavatel</w:t>
      </w:r>
      <w:r w:rsidR="004E077A">
        <w:rPr>
          <w:rFonts w:ascii="Arial" w:hAnsi="Arial" w:cs="Arial"/>
          <w:sz w:val="20"/>
          <w:szCs w:val="20"/>
        </w:rPr>
        <w:t xml:space="preserve"> </w:t>
      </w:r>
      <w:r w:rsidRPr="00930AF6">
        <w:rPr>
          <w:rFonts w:ascii="Arial" w:hAnsi="Arial" w:cs="Arial"/>
          <w:sz w:val="20"/>
          <w:szCs w:val="20"/>
        </w:rPr>
        <w:t>právnickou osobou,</w:t>
      </w:r>
      <w:r w:rsidR="004E077A">
        <w:rPr>
          <w:rFonts w:ascii="Arial" w:hAnsi="Arial" w:cs="Arial"/>
          <w:sz w:val="20"/>
          <w:szCs w:val="20"/>
        </w:rPr>
        <w:t xml:space="preserve"> </w:t>
      </w:r>
      <w:r w:rsidRPr="00930AF6">
        <w:rPr>
          <w:rFonts w:ascii="Arial" w:hAnsi="Arial" w:cs="Arial"/>
          <w:sz w:val="20"/>
          <w:szCs w:val="20"/>
        </w:rPr>
        <w:t xml:space="preserve">je povinen zadavateli </w:t>
      </w:r>
      <w:r w:rsidR="00776663">
        <w:rPr>
          <w:rFonts w:ascii="Arial" w:hAnsi="Arial" w:cs="Arial"/>
          <w:sz w:val="20"/>
          <w:szCs w:val="20"/>
        </w:rPr>
        <w:t>n</w:t>
      </w:r>
      <w:r w:rsidR="00776663" w:rsidRPr="00930AF6">
        <w:rPr>
          <w:rFonts w:ascii="Arial" w:hAnsi="Arial" w:cs="Arial"/>
          <w:sz w:val="20"/>
          <w:szCs w:val="20"/>
        </w:rPr>
        <w:t>a písemnou výzvu</w:t>
      </w:r>
      <w:r w:rsidR="00776663">
        <w:rPr>
          <w:rFonts w:ascii="Arial" w:hAnsi="Arial" w:cs="Arial"/>
          <w:sz w:val="20"/>
          <w:szCs w:val="20"/>
        </w:rPr>
        <w:t xml:space="preserve"> učiněnou dle § 122 odst. 3 písm. c) ZVZZ </w:t>
      </w:r>
      <w:r w:rsidRPr="00930AF6">
        <w:rPr>
          <w:rFonts w:ascii="Arial" w:hAnsi="Arial" w:cs="Arial"/>
          <w:sz w:val="20"/>
          <w:szCs w:val="20"/>
        </w:rPr>
        <w:t xml:space="preserve">předložit ve smyslu </w:t>
      </w:r>
      <w:proofErr w:type="spellStart"/>
      <w:r w:rsidRPr="00930AF6">
        <w:rPr>
          <w:rFonts w:ascii="Arial" w:hAnsi="Arial" w:cs="Arial"/>
          <w:sz w:val="20"/>
          <w:szCs w:val="20"/>
        </w:rPr>
        <w:t>ust</w:t>
      </w:r>
      <w:proofErr w:type="spellEnd"/>
      <w:r w:rsidRPr="00930AF6">
        <w:rPr>
          <w:rFonts w:ascii="Arial" w:hAnsi="Arial" w:cs="Arial"/>
          <w:sz w:val="20"/>
          <w:szCs w:val="20"/>
        </w:rPr>
        <w:t>. § 104 odst. 2 ZZVZ:</w:t>
      </w:r>
    </w:p>
    <w:p w:rsidR="00930AF6" w:rsidRPr="00930AF6" w:rsidRDefault="00930AF6" w:rsidP="004E077A">
      <w:pPr>
        <w:pStyle w:val="Nadpis2"/>
        <w:keepNext w:val="0"/>
        <w:numPr>
          <w:ilvl w:val="0"/>
          <w:numId w:val="26"/>
        </w:numPr>
        <w:spacing w:before="0" w:after="120" w:line="280" w:lineRule="atLeast"/>
        <w:ind w:left="851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identifikační údaje všech osob, které jsou skutečným majitelem vybraného dodavatele podle zákona č. 253/2008 Sb., o některých opatřeních proti legalizaci výnosů z trestné či</w:t>
      </w:r>
      <w:r w:rsidR="00AD5436">
        <w:rPr>
          <w:b w:val="0"/>
          <w:sz w:val="20"/>
          <w:szCs w:val="20"/>
        </w:rPr>
        <w:t>nnosti a </w:t>
      </w:r>
      <w:r w:rsidRPr="00930AF6">
        <w:rPr>
          <w:b w:val="0"/>
          <w:sz w:val="20"/>
          <w:szCs w:val="20"/>
        </w:rPr>
        <w:t>financování terorismu, v platném znění, a</w:t>
      </w:r>
    </w:p>
    <w:p w:rsidR="00930AF6" w:rsidRPr="00930AF6" w:rsidRDefault="00930AF6" w:rsidP="004E077A">
      <w:pPr>
        <w:pStyle w:val="Nadpis2"/>
        <w:keepNext w:val="0"/>
        <w:numPr>
          <w:ilvl w:val="0"/>
          <w:numId w:val="26"/>
        </w:numPr>
        <w:spacing w:before="0" w:after="120" w:line="280" w:lineRule="atLeast"/>
        <w:ind w:left="851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doklady, z nichž vyplývá vztah všech osob podle písm. a) tohoto bodu k dodavateli; těmito doklady jsou zejména:</w:t>
      </w:r>
    </w:p>
    <w:p w:rsidR="00930AF6" w:rsidRPr="00930AF6" w:rsidRDefault="00930AF6" w:rsidP="00027631">
      <w:pPr>
        <w:pStyle w:val="Nadpis2"/>
        <w:keepNext w:val="0"/>
        <w:numPr>
          <w:ilvl w:val="0"/>
          <w:numId w:val="25"/>
        </w:numPr>
        <w:spacing w:before="0" w:after="0" w:line="280" w:lineRule="atLeast"/>
        <w:ind w:left="1418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výpis z obchodního rejstříku nebo jiné obdobné evidence,</w:t>
      </w:r>
    </w:p>
    <w:p w:rsidR="00930AF6" w:rsidRPr="00930AF6" w:rsidRDefault="00930AF6" w:rsidP="00027631">
      <w:pPr>
        <w:pStyle w:val="Nadpis2"/>
        <w:keepNext w:val="0"/>
        <w:numPr>
          <w:ilvl w:val="0"/>
          <w:numId w:val="25"/>
        </w:numPr>
        <w:spacing w:before="0" w:after="0" w:line="280" w:lineRule="atLeast"/>
        <w:ind w:left="1418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seznam akcionářů,</w:t>
      </w:r>
    </w:p>
    <w:p w:rsidR="00930AF6" w:rsidRPr="00930AF6" w:rsidRDefault="00930AF6" w:rsidP="00027631">
      <w:pPr>
        <w:pStyle w:val="Nadpis2"/>
        <w:keepNext w:val="0"/>
        <w:numPr>
          <w:ilvl w:val="0"/>
          <w:numId w:val="25"/>
        </w:numPr>
        <w:spacing w:before="0" w:after="0" w:line="280" w:lineRule="atLeast"/>
        <w:ind w:left="1418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rozhodnutí statutárního orgánu o vyplacení podílu na zisku,</w:t>
      </w:r>
    </w:p>
    <w:p w:rsidR="00930AF6" w:rsidRDefault="00930AF6" w:rsidP="00027631">
      <w:pPr>
        <w:pStyle w:val="Nadpis2"/>
        <w:keepNext w:val="0"/>
        <w:numPr>
          <w:ilvl w:val="0"/>
          <w:numId w:val="25"/>
        </w:numPr>
        <w:spacing w:before="0" w:after="0" w:line="280" w:lineRule="atLeast"/>
        <w:ind w:left="1418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společenskou smlouvu, zakladatelskou listinu nebo stanovy.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65" w:name="_Toc473292612"/>
      <w:bookmarkStart w:id="66" w:name="_Toc472667045"/>
      <w:bookmarkStart w:id="67" w:name="_Toc473292613"/>
      <w:bookmarkStart w:id="68" w:name="_Toc472667046"/>
      <w:bookmarkStart w:id="69" w:name="_Toc473292614"/>
      <w:bookmarkStart w:id="70" w:name="_Toc472667047"/>
      <w:bookmarkStart w:id="71" w:name="_Toc473292615"/>
      <w:bookmarkStart w:id="72" w:name="_Toc472667048"/>
      <w:bookmarkStart w:id="73" w:name="_Toc473292616"/>
      <w:bookmarkStart w:id="74" w:name="_Toc472667049"/>
      <w:bookmarkStart w:id="75" w:name="_Toc473292617"/>
      <w:bookmarkStart w:id="76" w:name="_Toc472667050"/>
      <w:bookmarkStart w:id="77" w:name="_Toc473292618"/>
      <w:bookmarkStart w:id="78" w:name="_Toc278564623"/>
      <w:bookmarkStart w:id="79" w:name="_Ref377477675"/>
      <w:bookmarkStart w:id="80" w:name="_Toc405972731"/>
      <w:bookmarkStart w:id="81" w:name="_Toc406010381"/>
      <w:bookmarkStart w:id="82" w:name="_Toc473537662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Pr="009876B9">
        <w:rPr>
          <w:caps/>
          <w:color w:val="FFFFFF"/>
          <w:sz w:val="20"/>
          <w:szCs w:val="20"/>
        </w:rPr>
        <w:t>Způsob hodnocení nabídek</w:t>
      </w:r>
      <w:bookmarkEnd w:id="78"/>
      <w:bookmarkEnd w:id="79"/>
      <w:bookmarkEnd w:id="80"/>
      <w:bookmarkEnd w:id="81"/>
      <w:bookmarkEnd w:id="82"/>
    </w:p>
    <w:p w:rsidR="00312504" w:rsidRDefault="00312504" w:rsidP="005924A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Hodnocení nabídek bude provedeno v souladu s § 114 a násl. ZZVZ podle ekonomické výhodnosti nabídek, na základě nejnižší nabídkové ceny.</w:t>
      </w:r>
    </w:p>
    <w:p w:rsidR="005C3C9D" w:rsidRDefault="005C3C9D" w:rsidP="005924A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Předmětem hodnocení bude </w:t>
      </w:r>
      <w:r w:rsidRPr="00521D6E">
        <w:rPr>
          <w:b/>
          <w:color w:val="auto"/>
          <w:szCs w:val="20"/>
        </w:rPr>
        <w:t xml:space="preserve">celková nabídková cena </w:t>
      </w:r>
      <w:r>
        <w:rPr>
          <w:color w:val="auto"/>
          <w:szCs w:val="20"/>
        </w:rPr>
        <w:t>za plnění předmětu veřejné zakázky v</w:t>
      </w:r>
      <w:r w:rsidR="00057DFB">
        <w:rPr>
          <w:color w:val="auto"/>
          <w:szCs w:val="20"/>
        </w:rPr>
        <w:t> </w:t>
      </w:r>
      <w:r>
        <w:rPr>
          <w:b/>
          <w:color w:val="auto"/>
          <w:szCs w:val="20"/>
        </w:rPr>
        <w:t>Kč</w:t>
      </w:r>
      <w:r w:rsidR="00057DFB">
        <w:rPr>
          <w:b/>
          <w:color w:val="auto"/>
          <w:szCs w:val="20"/>
        </w:rPr>
        <w:t> </w:t>
      </w:r>
      <w:r>
        <w:rPr>
          <w:b/>
          <w:color w:val="auto"/>
          <w:szCs w:val="20"/>
        </w:rPr>
        <w:t xml:space="preserve">bez DPH </w:t>
      </w:r>
      <w:r>
        <w:rPr>
          <w:color w:val="auto"/>
          <w:szCs w:val="20"/>
        </w:rPr>
        <w:t>zpracovaná v souladu s </w:t>
      </w:r>
      <w:r w:rsidR="00D53A59">
        <w:rPr>
          <w:color w:val="auto"/>
          <w:szCs w:val="20"/>
        </w:rPr>
        <w:t>článkem 7</w:t>
      </w:r>
      <w:r>
        <w:rPr>
          <w:color w:val="auto"/>
          <w:szCs w:val="20"/>
        </w:rPr>
        <w:t xml:space="preserve"> této zadávací dokumentace</w:t>
      </w:r>
      <w:r w:rsidR="00D53A59">
        <w:rPr>
          <w:color w:val="auto"/>
          <w:szCs w:val="20"/>
        </w:rPr>
        <w:t>.</w:t>
      </w:r>
    </w:p>
    <w:p w:rsidR="005C3C9D" w:rsidRDefault="005C3C9D" w:rsidP="005924A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Jako </w:t>
      </w:r>
      <w:r w:rsidR="00E71F48">
        <w:rPr>
          <w:color w:val="auto"/>
          <w:szCs w:val="20"/>
        </w:rPr>
        <w:t xml:space="preserve">ekonomicky </w:t>
      </w:r>
      <w:r>
        <w:rPr>
          <w:color w:val="auto"/>
          <w:szCs w:val="20"/>
        </w:rPr>
        <w:t>nejvýhodnější nabídka bude vyhodnocena nabídka s </w:t>
      </w:r>
      <w:r w:rsidRPr="005C2371">
        <w:rPr>
          <w:b/>
          <w:color w:val="auto"/>
          <w:szCs w:val="20"/>
        </w:rPr>
        <w:t>nejnižší nabídkovou cenou</w:t>
      </w:r>
      <w:r>
        <w:rPr>
          <w:color w:val="auto"/>
          <w:szCs w:val="20"/>
        </w:rPr>
        <w:t xml:space="preserve"> v</w:t>
      </w:r>
      <w:r w:rsidR="00057DFB">
        <w:rPr>
          <w:color w:val="auto"/>
          <w:szCs w:val="20"/>
        </w:rPr>
        <w:t> </w:t>
      </w:r>
      <w:r>
        <w:rPr>
          <w:color w:val="auto"/>
          <w:szCs w:val="20"/>
        </w:rPr>
        <w:t>Kč</w:t>
      </w:r>
      <w:r w:rsidR="00057DFB">
        <w:rPr>
          <w:color w:val="auto"/>
          <w:szCs w:val="20"/>
        </w:rPr>
        <w:t> </w:t>
      </w:r>
      <w:r>
        <w:rPr>
          <w:color w:val="auto"/>
          <w:szCs w:val="20"/>
        </w:rPr>
        <w:t>bez DPH.</w:t>
      </w:r>
    </w:p>
    <w:p w:rsidR="00D53A59" w:rsidRDefault="00D53A59" w:rsidP="005924A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V případě rovnosti cen rozhodne los.</w:t>
      </w:r>
    </w:p>
    <w:p w:rsidR="001E52B7" w:rsidRPr="009876B9" w:rsidRDefault="00E96142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83" w:name="_Toc466301138"/>
      <w:bookmarkStart w:id="84" w:name="_Toc406010382"/>
      <w:bookmarkStart w:id="85" w:name="_Toc473537663"/>
      <w:bookmarkEnd w:id="83"/>
      <w:r w:rsidRPr="009876B9">
        <w:rPr>
          <w:caps/>
          <w:color w:val="FFFFFF"/>
          <w:sz w:val="20"/>
          <w:szCs w:val="20"/>
        </w:rPr>
        <w:t>POskytnu</w:t>
      </w:r>
      <w:r w:rsidR="00202564" w:rsidRPr="009876B9">
        <w:rPr>
          <w:caps/>
          <w:color w:val="FFFFFF"/>
          <w:sz w:val="20"/>
          <w:szCs w:val="20"/>
        </w:rPr>
        <w:t>T</w:t>
      </w:r>
      <w:r w:rsidRPr="009876B9">
        <w:rPr>
          <w:caps/>
          <w:color w:val="FFFFFF"/>
          <w:sz w:val="20"/>
          <w:szCs w:val="20"/>
        </w:rPr>
        <w:t>í jistoty</w:t>
      </w:r>
      <w:bookmarkEnd w:id="84"/>
      <w:bookmarkEnd w:id="85"/>
    </w:p>
    <w:p w:rsidR="007A6FD4" w:rsidRDefault="005C3C9D" w:rsidP="005C3C9D">
      <w:pPr>
        <w:widowControl w:val="0"/>
        <w:spacing w:before="120" w:after="120" w:line="276" w:lineRule="auto"/>
        <w:rPr>
          <w:rFonts w:cs="Arial"/>
          <w:szCs w:val="20"/>
        </w:rPr>
      </w:pPr>
      <w:r w:rsidRPr="007A6FD4">
        <w:rPr>
          <w:rFonts w:cs="Arial"/>
          <w:szCs w:val="20"/>
        </w:rPr>
        <w:t xml:space="preserve">Zadavatel v souladu s § </w:t>
      </w:r>
      <w:r w:rsidR="001F477E" w:rsidRPr="007A6FD4">
        <w:rPr>
          <w:rFonts w:cs="Arial"/>
          <w:szCs w:val="20"/>
        </w:rPr>
        <w:t>41 Z</w:t>
      </w:r>
      <w:r w:rsidRPr="007A6FD4">
        <w:rPr>
          <w:rFonts w:cs="Arial"/>
          <w:szCs w:val="20"/>
        </w:rPr>
        <w:t xml:space="preserve">ZVZ požaduje, aby </w:t>
      </w:r>
      <w:r w:rsidR="00B877D9" w:rsidRPr="007A6FD4">
        <w:rPr>
          <w:rFonts w:cs="Arial"/>
          <w:szCs w:val="20"/>
        </w:rPr>
        <w:t>účastník</w:t>
      </w:r>
      <w:r w:rsidR="004E7CBC">
        <w:rPr>
          <w:rFonts w:cs="Arial"/>
          <w:szCs w:val="20"/>
        </w:rPr>
        <w:t xml:space="preserve"> zadávacího řízení</w:t>
      </w:r>
      <w:r w:rsidRPr="007A6FD4">
        <w:rPr>
          <w:rFonts w:cs="Arial"/>
          <w:szCs w:val="20"/>
        </w:rPr>
        <w:t xml:space="preserve"> k zajištění plnění svých povinností vyplývajících z účasti v zadávacím řízení, poskytl jistotu ve výši </w:t>
      </w:r>
      <w:r w:rsidR="00D53A59" w:rsidRPr="007A6FD4">
        <w:rPr>
          <w:rFonts w:cs="Arial"/>
          <w:b/>
          <w:szCs w:val="20"/>
        </w:rPr>
        <w:t>2</w:t>
      </w:r>
      <w:r w:rsidRPr="007A6FD4">
        <w:rPr>
          <w:rFonts w:cs="Arial"/>
          <w:b/>
          <w:szCs w:val="20"/>
        </w:rPr>
        <w:t>.000.000,- Kč</w:t>
      </w:r>
      <w:r w:rsidRPr="007A6FD4">
        <w:rPr>
          <w:rFonts w:cs="Arial"/>
          <w:szCs w:val="20"/>
        </w:rPr>
        <w:t xml:space="preserve">. </w:t>
      </w:r>
    </w:p>
    <w:p w:rsidR="004E7CBC" w:rsidRDefault="004E7CBC" w:rsidP="004E7CBC">
      <w:pPr>
        <w:widowControl w:val="0"/>
        <w:spacing w:before="240" w:after="120" w:line="276" w:lineRule="auto"/>
      </w:pPr>
      <w:r>
        <w:t>Jistotu poskytne účastník zadávacího řízení formou:</w:t>
      </w:r>
    </w:p>
    <w:p w:rsidR="004E7CBC" w:rsidRDefault="004E7CBC" w:rsidP="004E7CBC">
      <w:pPr>
        <w:pStyle w:val="Odstavecseseznamem"/>
        <w:numPr>
          <w:ilvl w:val="1"/>
          <w:numId w:val="28"/>
        </w:numPr>
        <w:tabs>
          <w:tab w:val="center" w:pos="567"/>
        </w:tabs>
        <w:spacing w:after="140" w:line="284" w:lineRule="auto"/>
        <w:ind w:left="851"/>
        <w:contextualSpacing/>
      </w:pPr>
      <w:r>
        <w:t>složení peněžní částky na účet zadavatele (dále jen "peněžní jistota"),</w:t>
      </w:r>
    </w:p>
    <w:p w:rsidR="004E7CBC" w:rsidRDefault="004E7CBC" w:rsidP="004E7CBC">
      <w:pPr>
        <w:pStyle w:val="Odstavecseseznamem"/>
        <w:numPr>
          <w:ilvl w:val="1"/>
          <w:numId w:val="28"/>
        </w:numPr>
        <w:tabs>
          <w:tab w:val="center" w:pos="567"/>
        </w:tabs>
        <w:spacing w:after="140" w:line="284" w:lineRule="auto"/>
        <w:ind w:left="851"/>
        <w:contextualSpacing/>
      </w:pPr>
      <w:r w:rsidRPr="007A6FD4">
        <w:rPr>
          <w:rFonts w:cs="Arial"/>
          <w:szCs w:val="20"/>
        </w:rPr>
        <w:t xml:space="preserve">neodvolatelné a nepodmíněné </w:t>
      </w:r>
      <w:r>
        <w:t>bankovní záruky ve prospěch zadavatele, nebo</w:t>
      </w:r>
    </w:p>
    <w:p w:rsidR="004E7CBC" w:rsidRPr="00E673D4" w:rsidRDefault="004E7CBC" w:rsidP="004E7CBC">
      <w:pPr>
        <w:pStyle w:val="Odstavecseseznamem"/>
        <w:numPr>
          <w:ilvl w:val="1"/>
          <w:numId w:val="28"/>
        </w:numPr>
        <w:tabs>
          <w:tab w:val="center" w:pos="567"/>
        </w:tabs>
        <w:spacing w:after="140" w:line="284" w:lineRule="auto"/>
        <w:ind w:left="851"/>
        <w:contextualSpacing/>
        <w:rPr>
          <w:rFonts w:cs="Arial"/>
          <w:szCs w:val="20"/>
        </w:rPr>
      </w:pPr>
      <w:r>
        <w:t>pojištění záruky ve prospěch zadavatele.</w:t>
      </w:r>
    </w:p>
    <w:p w:rsidR="004E7CBC" w:rsidRDefault="004E7CBC" w:rsidP="004E7CBC">
      <w:pPr>
        <w:widowControl w:val="0"/>
        <w:spacing w:before="240" w:after="120" w:line="276" w:lineRule="auto"/>
      </w:pPr>
      <w:r>
        <w:lastRenderedPageBreak/>
        <w:t>Účastník zadávacího řízení prokáže v nabídce poskytnutí jistoty:</w:t>
      </w:r>
    </w:p>
    <w:p w:rsidR="004E7CBC" w:rsidRDefault="004E7CBC" w:rsidP="004E7CBC">
      <w:pPr>
        <w:pStyle w:val="Odstavecseseznamem"/>
        <w:numPr>
          <w:ilvl w:val="0"/>
          <w:numId w:val="29"/>
        </w:numPr>
        <w:tabs>
          <w:tab w:val="center" w:pos="567"/>
        </w:tabs>
        <w:spacing w:after="140" w:line="284" w:lineRule="auto"/>
        <w:contextualSpacing/>
      </w:pPr>
      <w:r>
        <w:t>sdělením údajů o provedené platbě zadavateli, jde-li o peněžní jistotu,</w:t>
      </w:r>
    </w:p>
    <w:p w:rsidR="004E7CBC" w:rsidRDefault="004E7CBC" w:rsidP="004E7CBC">
      <w:pPr>
        <w:pStyle w:val="Odstavecseseznamem"/>
        <w:numPr>
          <w:ilvl w:val="0"/>
          <w:numId w:val="29"/>
        </w:numPr>
        <w:tabs>
          <w:tab w:val="center" w:pos="567"/>
        </w:tabs>
        <w:spacing w:after="140" w:line="284" w:lineRule="auto"/>
        <w:contextualSpacing/>
      </w:pPr>
      <w:r>
        <w:t>předložením originálu záruční listiny obsahující závazek vyplatit zadavateli za stanovených podmínek</w:t>
      </w:r>
      <w:r>
        <w:rPr>
          <w:rStyle w:val="Znakapoznpodarou"/>
        </w:rPr>
        <w:footnoteReference w:id="2"/>
      </w:r>
      <w:r>
        <w:t xml:space="preserve"> jistotu, jde-li o bankovní záruku, nebo</w:t>
      </w:r>
    </w:p>
    <w:p w:rsidR="004E7CBC" w:rsidRDefault="004E7CBC" w:rsidP="004E7CBC">
      <w:pPr>
        <w:pStyle w:val="Odstavecseseznamem"/>
        <w:numPr>
          <w:ilvl w:val="0"/>
          <w:numId w:val="29"/>
        </w:numPr>
        <w:tabs>
          <w:tab w:val="center" w:pos="567"/>
        </w:tabs>
        <w:spacing w:after="140" w:line="284" w:lineRule="auto"/>
        <w:contextualSpacing/>
      </w:pPr>
      <w:r>
        <w:t>předložením písemného prohlášení pojistitele obsahující závazek vyplatit zadavateli za stanovených podmínek</w:t>
      </w:r>
      <w:r>
        <w:rPr>
          <w:rStyle w:val="Znakapoznpodarou"/>
        </w:rPr>
        <w:footnoteReference w:id="3"/>
      </w:r>
      <w:r>
        <w:t xml:space="preserve"> jistotu, jde-li o pojištění záruky.</w:t>
      </w:r>
    </w:p>
    <w:p w:rsidR="007A6FD4" w:rsidRDefault="001F477E" w:rsidP="007A6FD4">
      <w:pPr>
        <w:widowControl w:val="0"/>
        <w:spacing w:before="120" w:after="120" w:line="276" w:lineRule="auto"/>
        <w:rPr>
          <w:rFonts w:cs="Arial"/>
          <w:szCs w:val="20"/>
        </w:rPr>
      </w:pPr>
      <w:r w:rsidRPr="001F477E">
        <w:rPr>
          <w:rFonts w:cs="Arial"/>
          <w:szCs w:val="20"/>
        </w:rPr>
        <w:t>Je-li jistota poskytnuta formou bankovní záruky nebo pojištění záruky, je účastník zadávacího řízení povinen zajistit její platnost po celou dobu trvání zadávací lhůty.</w:t>
      </w:r>
    </w:p>
    <w:p w:rsidR="004E7CBC" w:rsidRDefault="004E7CBC" w:rsidP="004E7CBC">
      <w:pPr>
        <w:widowControl w:val="0"/>
        <w:spacing w:before="120" w:after="120" w:line="276" w:lineRule="auto"/>
      </w:pPr>
      <w:r>
        <w:t>Zadavatel vrátí bez zbytečného odkladu peněžní jistotu včetně úroků zúčtovaných peněžním ústavem, originál záruční listiny nebo písemné prohlášení pojistitele</w:t>
      </w:r>
    </w:p>
    <w:p w:rsidR="004E7CBC" w:rsidRDefault="004E7CBC" w:rsidP="004E7CBC">
      <w:pPr>
        <w:pStyle w:val="Odstavecseseznamem"/>
        <w:numPr>
          <w:ilvl w:val="0"/>
          <w:numId w:val="24"/>
        </w:numPr>
        <w:tabs>
          <w:tab w:val="center" w:pos="567"/>
        </w:tabs>
        <w:spacing w:after="140" w:line="284" w:lineRule="auto"/>
        <w:ind w:left="851"/>
        <w:contextualSpacing/>
      </w:pPr>
      <w:r>
        <w:t>po uplynutí zadávací lhůty, nebo</w:t>
      </w:r>
    </w:p>
    <w:p w:rsidR="004E7CBC" w:rsidRDefault="004E7CBC" w:rsidP="004E7CBC">
      <w:pPr>
        <w:pStyle w:val="Odstavecseseznamem"/>
        <w:numPr>
          <w:ilvl w:val="0"/>
          <w:numId w:val="24"/>
        </w:numPr>
        <w:tabs>
          <w:tab w:val="center" w:pos="567"/>
        </w:tabs>
        <w:spacing w:after="140" w:line="284" w:lineRule="auto"/>
        <w:ind w:left="851"/>
        <w:contextualSpacing/>
      </w:pPr>
      <w:r>
        <w:t>poté, co účastníku zadávacího řízení zanikne jeho účast v zadávacím řízení před koncem zadávací lhůty.</w:t>
      </w:r>
    </w:p>
    <w:p w:rsidR="004E7CBC" w:rsidRPr="00C831C8" w:rsidRDefault="004E7CBC" w:rsidP="004E7CBC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clear" w:pos="792"/>
          <w:tab w:val="num" w:pos="851"/>
        </w:tabs>
        <w:spacing w:line="280" w:lineRule="atLeast"/>
        <w:ind w:left="0" w:firstLine="0"/>
        <w:rPr>
          <w:kern w:val="28"/>
          <w:sz w:val="20"/>
          <w:szCs w:val="24"/>
        </w:rPr>
      </w:pPr>
      <w:r w:rsidRPr="00C831C8">
        <w:rPr>
          <w:kern w:val="28"/>
          <w:sz w:val="20"/>
          <w:szCs w:val="24"/>
        </w:rPr>
        <w:t>Jistota poskytnutá formou složení peněžní částky na účet zadavatele</w:t>
      </w:r>
    </w:p>
    <w:p w:rsidR="004E7CBC" w:rsidRPr="00370AB9" w:rsidRDefault="004E7CBC" w:rsidP="004E7CBC">
      <w:pPr>
        <w:pStyle w:val="ZKLADN"/>
        <w:spacing w:line="280" w:lineRule="atLeast"/>
        <w:rPr>
          <w:rFonts w:ascii="Arial" w:hAnsi="Arial" w:cs="Arial"/>
          <w:sz w:val="20"/>
          <w:szCs w:val="20"/>
        </w:rPr>
      </w:pPr>
      <w:r w:rsidRPr="00370AB9">
        <w:rPr>
          <w:rFonts w:ascii="Arial" w:hAnsi="Arial" w:cs="Arial"/>
          <w:sz w:val="20"/>
          <w:szCs w:val="20"/>
        </w:rPr>
        <w:t xml:space="preserve">V případě poskytnutí jistoty formou složení </w:t>
      </w:r>
      <w:r w:rsidRPr="00370AB9">
        <w:rPr>
          <w:rFonts w:ascii="Arial" w:hAnsi="Arial" w:cs="Arial"/>
          <w:b/>
          <w:sz w:val="20"/>
          <w:szCs w:val="20"/>
        </w:rPr>
        <w:t>peněžní částky</w:t>
      </w:r>
      <w:r w:rsidRPr="00370AB9">
        <w:rPr>
          <w:rFonts w:ascii="Arial" w:hAnsi="Arial" w:cs="Arial"/>
          <w:sz w:val="20"/>
          <w:szCs w:val="20"/>
        </w:rPr>
        <w:t xml:space="preserve"> platí níže uvedené údaje:</w:t>
      </w:r>
    </w:p>
    <w:p w:rsidR="004E7CBC" w:rsidRPr="00370AB9" w:rsidRDefault="004E7CBC" w:rsidP="004E7CBC">
      <w:pPr>
        <w:numPr>
          <w:ilvl w:val="0"/>
          <w:numId w:val="7"/>
        </w:numPr>
        <w:spacing w:before="60" w:line="280" w:lineRule="atLeast"/>
        <w:ind w:left="714" w:right="-142" w:hanging="357"/>
        <w:rPr>
          <w:rFonts w:cs="Arial"/>
          <w:szCs w:val="20"/>
        </w:rPr>
      </w:pPr>
      <w:r w:rsidRPr="00370AB9">
        <w:rPr>
          <w:rFonts w:cs="Arial"/>
          <w:szCs w:val="20"/>
        </w:rPr>
        <w:t xml:space="preserve">bankovní spojení:  </w:t>
      </w:r>
      <w:r w:rsidRPr="00370AB9">
        <w:rPr>
          <w:rFonts w:cs="Arial"/>
          <w:szCs w:val="20"/>
        </w:rPr>
        <w:tab/>
        <w:t>Česká národní banka, pobočka Praha, Na Příkopě 28, 11503 Praha 1</w:t>
      </w:r>
    </w:p>
    <w:p w:rsidR="004E7CBC" w:rsidRPr="00AA6201" w:rsidRDefault="004E7CBC" w:rsidP="004E7CBC">
      <w:pPr>
        <w:numPr>
          <w:ilvl w:val="0"/>
          <w:numId w:val="7"/>
        </w:numPr>
        <w:spacing w:before="60" w:line="280" w:lineRule="atLeast"/>
        <w:ind w:left="714" w:right="-142" w:hanging="357"/>
        <w:rPr>
          <w:rFonts w:cs="Arial"/>
          <w:szCs w:val="20"/>
        </w:rPr>
      </w:pPr>
      <w:r w:rsidRPr="00AA6201">
        <w:rPr>
          <w:rFonts w:cs="Arial"/>
          <w:szCs w:val="20"/>
        </w:rPr>
        <w:t xml:space="preserve">číslo účtu: </w:t>
      </w:r>
      <w:r w:rsidRPr="00AA6201">
        <w:rPr>
          <w:rFonts w:cs="Arial"/>
          <w:szCs w:val="20"/>
        </w:rPr>
        <w:tab/>
      </w:r>
      <w:r w:rsidRPr="00AA6201">
        <w:rPr>
          <w:rFonts w:cs="Arial"/>
          <w:szCs w:val="20"/>
        </w:rPr>
        <w:tab/>
        <w:t>16010-2229001/710</w:t>
      </w:r>
    </w:p>
    <w:p w:rsidR="004E7CBC" w:rsidRPr="00370AB9" w:rsidRDefault="004E7CBC" w:rsidP="004E7CBC">
      <w:pPr>
        <w:numPr>
          <w:ilvl w:val="0"/>
          <w:numId w:val="7"/>
        </w:numPr>
        <w:spacing w:before="60" w:line="280" w:lineRule="atLeast"/>
        <w:ind w:left="714" w:right="-142" w:hanging="357"/>
        <w:rPr>
          <w:rFonts w:cs="Arial"/>
          <w:szCs w:val="20"/>
        </w:rPr>
      </w:pPr>
      <w:r w:rsidRPr="00370AB9">
        <w:rPr>
          <w:rFonts w:cs="Arial"/>
          <w:szCs w:val="20"/>
        </w:rPr>
        <w:t xml:space="preserve">variabilní symbol: </w:t>
      </w:r>
      <w:r w:rsidRPr="00370AB9">
        <w:rPr>
          <w:rFonts w:cs="Arial"/>
          <w:szCs w:val="20"/>
        </w:rPr>
        <w:tab/>
        <w:t xml:space="preserve">IČO </w:t>
      </w:r>
      <w:r>
        <w:rPr>
          <w:rFonts w:cs="Arial"/>
          <w:szCs w:val="20"/>
        </w:rPr>
        <w:t>dodavatel</w:t>
      </w:r>
      <w:r w:rsidRPr="00370AB9">
        <w:rPr>
          <w:rFonts w:cs="Arial"/>
          <w:szCs w:val="20"/>
        </w:rPr>
        <w:t>e</w:t>
      </w:r>
    </w:p>
    <w:p w:rsidR="004E7CBC" w:rsidRPr="00370AB9" w:rsidRDefault="004E7CBC" w:rsidP="004E7CBC">
      <w:pPr>
        <w:numPr>
          <w:ilvl w:val="0"/>
          <w:numId w:val="7"/>
        </w:numPr>
        <w:spacing w:before="60" w:line="280" w:lineRule="atLeast"/>
        <w:ind w:left="714" w:right="-142" w:hanging="357"/>
        <w:rPr>
          <w:rFonts w:cs="Arial"/>
          <w:szCs w:val="20"/>
        </w:rPr>
      </w:pPr>
      <w:r w:rsidRPr="00370AB9">
        <w:rPr>
          <w:rFonts w:cs="Arial"/>
          <w:szCs w:val="20"/>
        </w:rPr>
        <w:t xml:space="preserve">specifický symbol: </w:t>
      </w:r>
      <w:r w:rsidRPr="00370AB9">
        <w:rPr>
          <w:rFonts w:cs="Arial"/>
          <w:szCs w:val="20"/>
        </w:rPr>
        <w:tab/>
      </w:r>
      <w:r>
        <w:rPr>
          <w:rFonts w:cs="Arial"/>
          <w:szCs w:val="20"/>
        </w:rPr>
        <w:t>neuvádí se</w:t>
      </w:r>
    </w:p>
    <w:p w:rsidR="004E7CBC" w:rsidRDefault="004E7CBC" w:rsidP="004E7CBC">
      <w:pPr>
        <w:widowControl w:val="0"/>
        <w:spacing w:before="120" w:after="120" w:line="280" w:lineRule="atLeast"/>
        <w:rPr>
          <w:rFonts w:cs="Arial"/>
          <w:szCs w:val="20"/>
        </w:rPr>
      </w:pPr>
      <w:r w:rsidRPr="00370AB9">
        <w:rPr>
          <w:rFonts w:cs="Arial"/>
          <w:szCs w:val="20"/>
        </w:rPr>
        <w:t xml:space="preserve">Jistota poskytnutá formou peněžní částky musí být na účet zadavatele připsána nejpozději v okamžiku skončení lhůty pro podání nabídek. </w:t>
      </w:r>
      <w:r w:rsidR="00CC7523">
        <w:rPr>
          <w:rFonts w:cs="Arial"/>
          <w:szCs w:val="20"/>
        </w:rPr>
        <w:t>Účastník zadávacího řízení</w:t>
      </w:r>
      <w:r w:rsidR="00CC7523" w:rsidRPr="00370AB9">
        <w:rPr>
          <w:rFonts w:cs="Arial"/>
          <w:szCs w:val="20"/>
        </w:rPr>
        <w:t xml:space="preserve"> </w:t>
      </w:r>
      <w:r w:rsidRPr="00370AB9">
        <w:rPr>
          <w:rFonts w:cs="Arial"/>
          <w:szCs w:val="20"/>
        </w:rPr>
        <w:t>pos</w:t>
      </w:r>
      <w:r w:rsidR="00956C24">
        <w:rPr>
          <w:rFonts w:cs="Arial"/>
          <w:szCs w:val="20"/>
        </w:rPr>
        <w:t>kytne spolu s nabídkou doklad o </w:t>
      </w:r>
      <w:r w:rsidRPr="00370AB9">
        <w:rPr>
          <w:rFonts w:cs="Arial"/>
          <w:szCs w:val="20"/>
        </w:rPr>
        <w:t xml:space="preserve">odepsání příslušné peněžní částky z jeho účtu ve prospěch účtu zadavatele a v nabídce uvede </w:t>
      </w:r>
      <w:r w:rsidRPr="000563BF">
        <w:rPr>
          <w:rFonts w:cs="Arial"/>
          <w:b/>
          <w:szCs w:val="20"/>
        </w:rPr>
        <w:t>platební symboly pro vrácení peněžní jistoty</w:t>
      </w:r>
      <w:r w:rsidRPr="000563BF">
        <w:rPr>
          <w:rFonts w:cs="Arial"/>
          <w:szCs w:val="20"/>
        </w:rPr>
        <w:t xml:space="preserve">, tj. </w:t>
      </w:r>
      <w:r w:rsidRPr="000563BF">
        <w:rPr>
          <w:rFonts w:cs="Arial"/>
          <w:b/>
          <w:szCs w:val="20"/>
        </w:rPr>
        <w:t>číslo účtu</w:t>
      </w:r>
      <w:r w:rsidRPr="000563BF">
        <w:rPr>
          <w:rFonts w:cs="Arial"/>
          <w:szCs w:val="20"/>
        </w:rPr>
        <w:t>, na který mu má být jistota v Z</w:t>
      </w:r>
      <w:r>
        <w:rPr>
          <w:rFonts w:cs="Arial"/>
          <w:szCs w:val="20"/>
        </w:rPr>
        <w:t>Z</w:t>
      </w:r>
      <w:r w:rsidRPr="000563BF">
        <w:rPr>
          <w:rFonts w:cs="Arial"/>
          <w:szCs w:val="20"/>
        </w:rPr>
        <w:t>VZ stanovených případech vrácena</w:t>
      </w:r>
      <w:r w:rsidRPr="000563BF">
        <w:rPr>
          <w:rFonts w:cs="Arial"/>
          <w:b/>
          <w:szCs w:val="20"/>
        </w:rPr>
        <w:t>, název banky, adresa pobočky a variabilní symbol</w:t>
      </w:r>
      <w:r w:rsidRPr="000563BF">
        <w:rPr>
          <w:rFonts w:cs="Arial"/>
          <w:szCs w:val="20"/>
        </w:rPr>
        <w:t>.</w:t>
      </w:r>
    </w:p>
    <w:p w:rsidR="00CC7523" w:rsidRPr="00C831C8" w:rsidRDefault="00CC7523" w:rsidP="00CC7523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clear" w:pos="792"/>
          <w:tab w:val="num" w:pos="851"/>
        </w:tabs>
        <w:spacing w:line="280" w:lineRule="atLeast"/>
        <w:ind w:left="0" w:firstLine="0"/>
        <w:rPr>
          <w:kern w:val="28"/>
          <w:sz w:val="20"/>
          <w:szCs w:val="24"/>
        </w:rPr>
      </w:pPr>
      <w:r w:rsidRPr="00C831C8">
        <w:rPr>
          <w:kern w:val="28"/>
          <w:sz w:val="20"/>
          <w:szCs w:val="24"/>
        </w:rPr>
        <w:t>Jistota poskytnutá formou bankovní záruky ve prospěch zadavatele</w:t>
      </w:r>
    </w:p>
    <w:p w:rsidR="005C3C9D" w:rsidRPr="00D33F61" w:rsidRDefault="005C3C9D" w:rsidP="00467AAE">
      <w:pPr>
        <w:widowControl w:val="0"/>
        <w:spacing w:before="120" w:after="120" w:line="280" w:lineRule="atLeast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bankovní záruky</w:t>
      </w:r>
      <w:r w:rsidRPr="00D33F61">
        <w:rPr>
          <w:rFonts w:cs="Arial"/>
          <w:szCs w:val="20"/>
        </w:rPr>
        <w:t xml:space="preserve"> předloží </w:t>
      </w:r>
      <w:r w:rsidR="00B877D9">
        <w:rPr>
          <w:rFonts w:cs="Arial"/>
          <w:szCs w:val="20"/>
        </w:rPr>
        <w:t>účastník</w:t>
      </w:r>
      <w:r w:rsidR="00467AAE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>zadavateli společně s</w:t>
      </w:r>
      <w:r w:rsidR="00057DFB">
        <w:rPr>
          <w:rFonts w:cs="Arial"/>
          <w:szCs w:val="20"/>
        </w:rPr>
        <w:t> </w:t>
      </w:r>
      <w:r w:rsidRPr="00D33F61">
        <w:rPr>
          <w:rFonts w:cs="Arial"/>
          <w:szCs w:val="20"/>
        </w:rPr>
        <w:t xml:space="preserve">nabídkou </w:t>
      </w:r>
      <w:r w:rsidR="00467AAE">
        <w:rPr>
          <w:rFonts w:cs="Arial"/>
          <w:szCs w:val="20"/>
        </w:rPr>
        <w:t xml:space="preserve">výhradně </w:t>
      </w:r>
      <w:r w:rsidRPr="00D33F61">
        <w:rPr>
          <w:rFonts w:cs="Arial"/>
          <w:szCs w:val="20"/>
        </w:rPr>
        <w:t>originál příslušné záruční listiny. Z obsahu záruční listiny musí být nepochybné, že banka poskytne zadavateli plnění až do výše zaručené částky bez odkladu a bez námitek po obdržení první výzvy zadavatele</w:t>
      </w:r>
      <w:r w:rsidR="001F477E" w:rsidRPr="00C831C8">
        <w:rPr>
          <w:rFonts w:cs="Arial"/>
          <w:szCs w:val="20"/>
        </w:rPr>
        <w:t>, a to na základě sdělení zadavatele, že účastníku zadávacího řízení v zadávací lhůtě zanikla účast v zadávacím řízení po vyloučení podle § 122 odst. 5 nebo § 124 odst. 2 ZZVZ.</w:t>
      </w:r>
    </w:p>
    <w:p w:rsidR="00467AAE" w:rsidRPr="00C831C8" w:rsidRDefault="00467AAE" w:rsidP="00467AAE">
      <w:pPr>
        <w:widowControl w:val="0"/>
        <w:spacing w:before="120" w:after="120" w:line="280" w:lineRule="atLeast"/>
        <w:rPr>
          <w:rFonts w:cs="Arial"/>
          <w:szCs w:val="20"/>
        </w:rPr>
      </w:pPr>
      <w:r w:rsidRPr="00C831C8">
        <w:rPr>
          <w:rFonts w:cs="Arial"/>
          <w:szCs w:val="20"/>
        </w:rPr>
        <w:t xml:space="preserve">Platnost bankovní záruky musí začínat nejpozději posledním dnem lhůty pro podání nabídky a trvat po celou dobu zadávací lhůty. </w:t>
      </w:r>
    </w:p>
    <w:p w:rsidR="005C3C9D" w:rsidRDefault="005C3C9D" w:rsidP="00467AAE">
      <w:pPr>
        <w:widowControl w:val="0"/>
        <w:spacing w:before="120" w:after="120" w:line="280" w:lineRule="atLeast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bankovní záruky bude vložen do nabídky tak, aby jej zadavatel mohl oddělit od ostatních dokumentů a vrátit </w:t>
      </w:r>
      <w:r w:rsidR="00B877D9">
        <w:rPr>
          <w:rFonts w:cs="Arial"/>
          <w:szCs w:val="20"/>
        </w:rPr>
        <w:t>účastník</w:t>
      </w:r>
      <w:r w:rsidR="001F477E">
        <w:rPr>
          <w:rFonts w:cs="Arial"/>
          <w:szCs w:val="20"/>
        </w:rPr>
        <w:t>ov</w:t>
      </w:r>
      <w:r w:rsidRPr="00D33F61">
        <w:rPr>
          <w:rFonts w:cs="Arial"/>
          <w:szCs w:val="20"/>
        </w:rPr>
        <w:t xml:space="preserve">i. Současně s originálem bankovní záruky </w:t>
      </w:r>
      <w:r w:rsidR="00B877D9">
        <w:rPr>
          <w:rFonts w:cs="Arial"/>
          <w:szCs w:val="20"/>
        </w:rPr>
        <w:t>účastník</w:t>
      </w:r>
      <w:r w:rsidR="00467AAE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>vloží do nabídky rovněž i jeho kopii, která bude pevně spojena s nabídkou.</w:t>
      </w:r>
    </w:p>
    <w:p w:rsidR="00467AAE" w:rsidRPr="00C831C8" w:rsidRDefault="00467AAE" w:rsidP="00467AAE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clear" w:pos="792"/>
          <w:tab w:val="num" w:pos="851"/>
        </w:tabs>
        <w:spacing w:line="280" w:lineRule="atLeast"/>
        <w:ind w:left="0" w:firstLine="0"/>
        <w:rPr>
          <w:kern w:val="28"/>
          <w:sz w:val="20"/>
          <w:szCs w:val="24"/>
        </w:rPr>
      </w:pPr>
      <w:r w:rsidRPr="00C831C8">
        <w:rPr>
          <w:kern w:val="28"/>
          <w:sz w:val="20"/>
          <w:szCs w:val="24"/>
        </w:rPr>
        <w:lastRenderedPageBreak/>
        <w:t>Jistota poskytnutá formou pojištění záruky ve prospěch zadavatele</w:t>
      </w:r>
    </w:p>
    <w:p w:rsidR="005C3C9D" w:rsidRDefault="005C3C9D" w:rsidP="005C3C9D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pojištění záruky</w:t>
      </w:r>
      <w:r w:rsidRPr="00D33F61">
        <w:rPr>
          <w:rFonts w:cs="Arial"/>
          <w:szCs w:val="20"/>
        </w:rPr>
        <w:t xml:space="preserve"> musí být pojistná smlouva uzavřena tak, že pojištěným je </w:t>
      </w:r>
      <w:r w:rsidR="00B877D9">
        <w:rPr>
          <w:rFonts w:cs="Arial"/>
          <w:szCs w:val="20"/>
        </w:rPr>
        <w:t>účastník</w:t>
      </w:r>
      <w:r w:rsidR="00467AAE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 xml:space="preserve">a oprávněnou osobou, která má právo na pojistné plnění, je zadavatel. Pojistitel vydá pojištěnému písemné prohlášení obsahující závazek vyplatit zadavateli za podmínek stanovených v </w:t>
      </w:r>
      <w:r w:rsidR="00E31AF5">
        <w:t xml:space="preserve">§ 41 odst. 8 </w:t>
      </w:r>
      <w:r w:rsidR="00E31AF5" w:rsidRPr="00C831C8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pojistné plnění.</w:t>
      </w:r>
    </w:p>
    <w:p w:rsidR="005C3C9D" w:rsidRDefault="00E31AF5" w:rsidP="005C3C9D">
      <w:pPr>
        <w:widowControl w:val="0"/>
        <w:spacing w:before="120" w:after="120" w:line="276" w:lineRule="auto"/>
        <w:rPr>
          <w:rFonts w:cs="Arial"/>
          <w:szCs w:val="20"/>
        </w:rPr>
      </w:pPr>
      <w:r w:rsidRPr="00C831C8">
        <w:rPr>
          <w:rFonts w:cs="Arial"/>
          <w:szCs w:val="20"/>
        </w:rPr>
        <w:t>Z obsahu písemného prohlášení pojistitele musí být nepochybné, že pojišťovna poskytne zadavateli plnění až do výše požadované částky bez odkladu a bez námitek po obdržení první výzvy zadavatele, a to na základě sdělení zadavatele, že účastníku zadávacího řízení v zadávací lhůtě zanikl</w:t>
      </w:r>
      <w:r w:rsidR="00EA243E">
        <w:rPr>
          <w:rFonts w:cs="Arial"/>
          <w:szCs w:val="20"/>
        </w:rPr>
        <w:t>a účast v </w:t>
      </w:r>
      <w:r w:rsidRPr="00C831C8">
        <w:rPr>
          <w:rFonts w:cs="Arial"/>
          <w:szCs w:val="20"/>
        </w:rPr>
        <w:t>zadávacím řízení po vyloučení podle § 122 odst. 5 nebo § 124 odst. 2 ZZVZ.</w:t>
      </w:r>
    </w:p>
    <w:p w:rsidR="00467AAE" w:rsidRDefault="00467AAE" w:rsidP="00467AAE">
      <w:pPr>
        <w:widowControl w:val="0"/>
        <w:spacing w:before="120" w:after="120" w:line="280" w:lineRule="atLeast"/>
        <w:rPr>
          <w:rFonts w:cs="Arial"/>
          <w:szCs w:val="20"/>
        </w:rPr>
      </w:pPr>
      <w:r w:rsidRPr="00C831C8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:rsidR="005C3C9D" w:rsidRDefault="005C3C9D" w:rsidP="005C3C9D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záruční listiny bude vložen do nabídky tak, aby jej zadavatel mohl oddělit od ostatních dokumentů a vrátit </w:t>
      </w:r>
      <w:r w:rsidR="00B877D9">
        <w:rPr>
          <w:rFonts w:cs="Arial"/>
          <w:szCs w:val="20"/>
        </w:rPr>
        <w:t>účastník</w:t>
      </w:r>
      <w:r w:rsidR="00E31AF5">
        <w:rPr>
          <w:rFonts w:cs="Arial"/>
          <w:szCs w:val="20"/>
        </w:rPr>
        <w:t>ov</w:t>
      </w:r>
      <w:r w:rsidRPr="00D33F61">
        <w:rPr>
          <w:rFonts w:cs="Arial"/>
          <w:szCs w:val="20"/>
        </w:rPr>
        <w:t xml:space="preserve">i. Současně s originálem záruční listiny </w:t>
      </w:r>
      <w:r w:rsidR="00B877D9">
        <w:rPr>
          <w:rFonts w:cs="Arial"/>
          <w:szCs w:val="20"/>
        </w:rPr>
        <w:t>účastník</w:t>
      </w:r>
      <w:r w:rsidR="00467AAE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>vloží do nabídky rovněž i</w:t>
      </w:r>
      <w:r w:rsidR="00057DFB">
        <w:rPr>
          <w:rFonts w:cs="Arial"/>
          <w:szCs w:val="20"/>
        </w:rPr>
        <w:t> </w:t>
      </w:r>
      <w:r w:rsidRPr="00D33F61">
        <w:rPr>
          <w:rFonts w:cs="Arial"/>
          <w:szCs w:val="20"/>
        </w:rPr>
        <w:t>její kopii, která bude pevně spojena s nabídkou.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86" w:name="_Toc473292621"/>
      <w:bookmarkStart w:id="87" w:name="_Toc465840941"/>
      <w:bookmarkStart w:id="88" w:name="_Toc466301140"/>
      <w:bookmarkStart w:id="89" w:name="_Toc325988393"/>
      <w:bookmarkStart w:id="90" w:name="_Toc325988396"/>
      <w:bookmarkStart w:id="91" w:name="_Toc325988397"/>
      <w:bookmarkStart w:id="92" w:name="_Toc325988410"/>
      <w:bookmarkStart w:id="93" w:name="_Toc325988413"/>
      <w:bookmarkStart w:id="94" w:name="_Toc325988416"/>
      <w:bookmarkStart w:id="95" w:name="_Toc325988417"/>
      <w:bookmarkStart w:id="96" w:name="_Toc325988420"/>
      <w:bookmarkStart w:id="97" w:name="_Toc325988421"/>
      <w:bookmarkStart w:id="98" w:name="_Toc325988422"/>
      <w:bookmarkStart w:id="99" w:name="_Toc325988426"/>
      <w:bookmarkStart w:id="100" w:name="_Toc325988427"/>
      <w:bookmarkStart w:id="101" w:name="_Toc269749233"/>
      <w:bookmarkStart w:id="102" w:name="_Toc278564624"/>
      <w:bookmarkStart w:id="103" w:name="_Toc406010383"/>
      <w:bookmarkStart w:id="104" w:name="_Toc473537664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Pr="009876B9">
        <w:rPr>
          <w:caps/>
          <w:color w:val="FFFFFF"/>
          <w:sz w:val="20"/>
          <w:szCs w:val="20"/>
        </w:rPr>
        <w:t>Pokyny pro zpracování nabídky</w:t>
      </w:r>
      <w:bookmarkEnd w:id="102"/>
      <w:bookmarkEnd w:id="103"/>
      <w:bookmarkEnd w:id="104"/>
    </w:p>
    <w:p w:rsidR="00A749C4" w:rsidRPr="009876B9" w:rsidRDefault="00B877D9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A66F21" w:rsidRPr="009876B9">
        <w:rPr>
          <w:rFonts w:cs="Arial"/>
          <w:szCs w:val="20"/>
        </w:rPr>
        <w:t xml:space="preserve"> může podat</w:t>
      </w:r>
      <w:r w:rsidR="00377EF1" w:rsidRPr="009876B9">
        <w:rPr>
          <w:rFonts w:cs="Arial"/>
          <w:szCs w:val="20"/>
        </w:rPr>
        <w:t xml:space="preserve"> pouze</w:t>
      </w:r>
      <w:r w:rsidR="00A66F21" w:rsidRPr="009876B9">
        <w:rPr>
          <w:rFonts w:cs="Arial"/>
          <w:szCs w:val="20"/>
        </w:rPr>
        <w:t xml:space="preserve"> jednu nabídku</w:t>
      </w:r>
      <w:r w:rsidR="00A749C4" w:rsidRPr="009876B9">
        <w:rPr>
          <w:rFonts w:cs="Arial"/>
          <w:szCs w:val="20"/>
        </w:rPr>
        <w:t xml:space="preserve">. </w:t>
      </w:r>
    </w:p>
    <w:p w:rsidR="005F1393" w:rsidRPr="009876B9" w:rsidRDefault="005F1393" w:rsidP="00E31AF5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Nabídka bude zpracována v českém či slovenském jazyce (výjimku tvoří </w:t>
      </w:r>
      <w:r w:rsidR="004F156D">
        <w:rPr>
          <w:rFonts w:cs="Arial"/>
          <w:szCs w:val="20"/>
        </w:rPr>
        <w:t>odborné názvy a </w:t>
      </w:r>
      <w:r w:rsidRPr="009876B9">
        <w:rPr>
          <w:rFonts w:cs="Arial"/>
          <w:szCs w:val="20"/>
        </w:rPr>
        <w:t>údaje).</w:t>
      </w:r>
      <w:r w:rsidR="00E31AF5">
        <w:rPr>
          <w:rFonts w:cs="Arial"/>
          <w:szCs w:val="20"/>
        </w:rPr>
        <w:t xml:space="preserve"> </w:t>
      </w:r>
      <w:r w:rsidR="00224262" w:rsidRPr="00827A3B">
        <w:rPr>
          <w:rFonts w:cs="Arial"/>
          <w:szCs w:val="20"/>
        </w:rPr>
        <w:t xml:space="preserve">Doklady v cizím jazyce </w:t>
      </w:r>
      <w:r w:rsidR="00224262">
        <w:rPr>
          <w:rFonts w:cs="Arial"/>
          <w:szCs w:val="20"/>
        </w:rPr>
        <w:t xml:space="preserve">účastník zadávacího řízení </w:t>
      </w:r>
      <w:r w:rsidR="00224262" w:rsidRPr="00827A3B">
        <w:rPr>
          <w:rFonts w:cs="Arial"/>
          <w:szCs w:val="20"/>
        </w:rPr>
        <w:t>předkládá s překladem</w:t>
      </w:r>
      <w:r w:rsidR="00224262">
        <w:rPr>
          <w:rFonts w:cs="Arial"/>
          <w:szCs w:val="20"/>
        </w:rPr>
        <w:t xml:space="preserve"> do českého jazyka. Doklady ve  s</w:t>
      </w:r>
      <w:r w:rsidR="00224262" w:rsidRPr="00827A3B">
        <w:rPr>
          <w:rFonts w:cs="Arial"/>
          <w:szCs w:val="20"/>
        </w:rPr>
        <w:t xml:space="preserve">lovenském jazyce a </w:t>
      </w:r>
      <w:r w:rsidR="00224262">
        <w:rPr>
          <w:rFonts w:cs="Arial"/>
          <w:szCs w:val="20"/>
        </w:rPr>
        <w:t>d</w:t>
      </w:r>
      <w:r w:rsidR="00E31AF5" w:rsidRPr="00E31AF5">
        <w:rPr>
          <w:rFonts w:cs="Arial"/>
          <w:szCs w:val="20"/>
        </w:rPr>
        <w:t>oklad</w:t>
      </w:r>
      <w:r w:rsidR="00E31AF5">
        <w:rPr>
          <w:rFonts w:cs="Arial"/>
          <w:szCs w:val="20"/>
        </w:rPr>
        <w:t>y</w:t>
      </w:r>
      <w:r w:rsidR="00E31AF5" w:rsidRPr="00E31AF5">
        <w:rPr>
          <w:rFonts w:cs="Arial"/>
          <w:szCs w:val="20"/>
        </w:rPr>
        <w:t xml:space="preserve"> o vzdělání v latinském jazyce se předkládají bez překladu.</w:t>
      </w:r>
    </w:p>
    <w:p w:rsidR="005F1393" w:rsidRPr="009876B9" w:rsidRDefault="005F1393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Nabídka nebude obsahovat přepisy a opravy, které by mohly zadavatele uvést v omyl. </w:t>
      </w:r>
    </w:p>
    <w:p w:rsidR="005F1393" w:rsidRPr="009876B9" w:rsidRDefault="00B877D9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5F1393" w:rsidRPr="009876B9">
        <w:rPr>
          <w:rFonts w:cs="Arial"/>
          <w:szCs w:val="20"/>
        </w:rPr>
        <w:t xml:space="preserve"> použije pořadí dokumentů specifikované v následujících bodech těchto pokynů pro zpracování nabídky: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>Krycí list nabídky</w:t>
      </w:r>
      <w:r w:rsidRPr="009876B9">
        <w:rPr>
          <w:rFonts w:cs="Arial"/>
          <w:bCs/>
          <w:szCs w:val="20"/>
        </w:rPr>
        <w:t xml:space="preserve">. Pro sestavení krycího listu </w:t>
      </w:r>
      <w:r w:rsidR="00B877D9">
        <w:rPr>
          <w:rFonts w:cs="Arial"/>
          <w:bCs/>
          <w:szCs w:val="20"/>
        </w:rPr>
        <w:t>účastník</w:t>
      </w:r>
      <w:r w:rsidRPr="009876B9">
        <w:rPr>
          <w:rFonts w:cs="Arial"/>
          <w:bCs/>
          <w:szCs w:val="20"/>
        </w:rPr>
        <w:t xml:space="preserve"> použije přílohu</w:t>
      </w:r>
      <w:r w:rsidR="00F26B60">
        <w:rPr>
          <w:rFonts w:cs="Arial"/>
          <w:bCs/>
          <w:szCs w:val="20"/>
        </w:rPr>
        <w:t xml:space="preserve"> </w:t>
      </w:r>
      <w:r w:rsidR="00224262">
        <w:rPr>
          <w:rFonts w:cs="Arial"/>
          <w:bCs/>
          <w:szCs w:val="20"/>
        </w:rPr>
        <w:t xml:space="preserve">č. 3 </w:t>
      </w:r>
      <w:r w:rsidR="00F26B60">
        <w:rPr>
          <w:rFonts w:cs="Arial"/>
          <w:bCs/>
          <w:szCs w:val="20"/>
        </w:rPr>
        <w:t>této zadávací dokumentace</w:t>
      </w:r>
      <w:r w:rsidRPr="009876B9">
        <w:rPr>
          <w:rFonts w:cs="Arial"/>
          <w:bCs/>
          <w:szCs w:val="20"/>
        </w:rPr>
        <w:t xml:space="preserve"> – Krycí list nabídky.</w:t>
      </w:r>
      <w:r w:rsidRPr="009876B9">
        <w:rPr>
          <w:rFonts w:cs="Arial"/>
          <w:szCs w:val="20"/>
        </w:rPr>
        <w:t xml:space="preserve"> V případě podání společné nabídky pak budou v krycím listu uvedeni všichni dodavatelé podávající společnou nabídku.</w:t>
      </w:r>
    </w:p>
    <w:p w:rsidR="005F1393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b/>
          <w:bCs/>
          <w:szCs w:val="20"/>
        </w:rPr>
        <w:t>Obsah nabídky</w:t>
      </w:r>
      <w:r w:rsidRPr="009876B9">
        <w:rPr>
          <w:rFonts w:cs="Arial"/>
          <w:bCs/>
          <w:szCs w:val="20"/>
        </w:rPr>
        <w:t>.</w:t>
      </w:r>
      <w:r w:rsidRPr="009876B9">
        <w:rPr>
          <w:rFonts w:cs="Arial"/>
          <w:szCs w:val="20"/>
        </w:rPr>
        <w:t xml:space="preserve"> Nabídka bude opatřena obsahem s uvedením čísel stránek u jednotlivých oddílů (kapitol).</w:t>
      </w:r>
    </w:p>
    <w:p w:rsidR="00E31AF5" w:rsidRPr="009876B9" w:rsidRDefault="00E31AF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E31AF5">
        <w:rPr>
          <w:rFonts w:cs="Arial"/>
          <w:b/>
          <w:szCs w:val="20"/>
        </w:rPr>
        <w:t>Doklad o případné společné účasti dodavatele</w:t>
      </w:r>
      <w:r w:rsidRPr="00E31AF5">
        <w:rPr>
          <w:rFonts w:cs="Arial"/>
          <w:szCs w:val="20"/>
        </w:rPr>
        <w:t>, ze kterého bude vyplývat, že odpovědnost za plnění veřejné zakázky nesou všichni dodavatelé podávající společnou nabídku společně a nerozdílně</w:t>
      </w:r>
      <w:r>
        <w:rPr>
          <w:rFonts w:cs="Arial"/>
          <w:szCs w:val="20"/>
        </w:rPr>
        <w:t>.</w:t>
      </w:r>
    </w:p>
    <w:p w:rsidR="005F1393" w:rsidRPr="009876B9" w:rsidRDefault="005F1393" w:rsidP="004F156D">
      <w:pPr>
        <w:pStyle w:val="Odstavecseseznamem"/>
        <w:numPr>
          <w:ilvl w:val="1"/>
          <w:numId w:val="7"/>
        </w:numPr>
        <w:spacing w:line="280" w:lineRule="atLeast"/>
        <w:ind w:right="-144"/>
        <w:rPr>
          <w:rFonts w:cs="Arial"/>
          <w:szCs w:val="20"/>
        </w:rPr>
      </w:pPr>
      <w:r w:rsidRPr="009876B9">
        <w:rPr>
          <w:rFonts w:cs="Arial"/>
          <w:b/>
          <w:szCs w:val="20"/>
        </w:rPr>
        <w:t>Dokumenty k prokázání splnění kvalifikace</w:t>
      </w:r>
      <w:r w:rsidR="00F26B60">
        <w:rPr>
          <w:rFonts w:cs="Arial"/>
          <w:szCs w:val="20"/>
        </w:rPr>
        <w:t xml:space="preserve"> dle přílohy </w:t>
      </w:r>
      <w:r w:rsidR="00224262">
        <w:rPr>
          <w:rFonts w:cs="Arial"/>
          <w:szCs w:val="20"/>
        </w:rPr>
        <w:t xml:space="preserve">č. 1 </w:t>
      </w:r>
      <w:r w:rsidR="00F26B60">
        <w:rPr>
          <w:rFonts w:cs="Arial"/>
          <w:szCs w:val="20"/>
        </w:rPr>
        <w:t xml:space="preserve">této zadávací dokumentace </w:t>
      </w:r>
      <w:r w:rsidR="00224262">
        <w:rPr>
          <w:rFonts w:cs="Arial"/>
          <w:szCs w:val="20"/>
        </w:rPr>
        <w:t>-</w:t>
      </w:r>
      <w:r w:rsidR="00145ECE" w:rsidRPr="009876B9">
        <w:rPr>
          <w:rFonts w:cs="Arial"/>
          <w:szCs w:val="20"/>
        </w:rPr>
        <w:t xml:space="preserve"> </w:t>
      </w:r>
      <w:r w:rsidRPr="009876B9">
        <w:rPr>
          <w:rFonts w:cs="Arial"/>
          <w:szCs w:val="20"/>
        </w:rPr>
        <w:t>Kvalifikační dokumentac</w:t>
      </w:r>
      <w:r w:rsidR="00145ECE" w:rsidRPr="009876B9">
        <w:rPr>
          <w:rFonts w:cs="Arial"/>
          <w:szCs w:val="20"/>
        </w:rPr>
        <w:t>e</w:t>
      </w:r>
      <w:r w:rsidRPr="009876B9">
        <w:rPr>
          <w:rFonts w:cs="Arial"/>
          <w:szCs w:val="20"/>
        </w:rPr>
        <w:t>.</w:t>
      </w:r>
      <w:r w:rsidRPr="009876B9">
        <w:rPr>
          <w:rFonts w:cs="Arial"/>
          <w:szCs w:val="20"/>
        </w:rPr>
        <w:tab/>
      </w:r>
    </w:p>
    <w:p w:rsidR="00865EB5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9876B9">
        <w:rPr>
          <w:rFonts w:cs="Arial"/>
          <w:b/>
          <w:bCs/>
          <w:szCs w:val="20"/>
        </w:rPr>
        <w:t>Doklad o poskytnutí jistoty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>Nabídková cena</w:t>
      </w:r>
      <w:r w:rsidRPr="009876B9">
        <w:rPr>
          <w:rFonts w:cs="Arial"/>
          <w:bCs/>
          <w:szCs w:val="20"/>
        </w:rPr>
        <w:t xml:space="preserve"> zpracovaná dle </w:t>
      </w:r>
      <w:r w:rsidR="00EB7F56" w:rsidRPr="009876B9">
        <w:rPr>
          <w:rFonts w:cs="Arial"/>
          <w:bCs/>
          <w:szCs w:val="20"/>
        </w:rPr>
        <w:t xml:space="preserve">kapitoly </w:t>
      </w:r>
      <w:r w:rsidR="00280A4A" w:rsidRPr="009876B9">
        <w:rPr>
          <w:rFonts w:cs="Arial"/>
          <w:bCs/>
          <w:szCs w:val="20"/>
        </w:rPr>
        <w:t xml:space="preserve">7. </w:t>
      </w:r>
      <w:r w:rsidRPr="009876B9">
        <w:rPr>
          <w:rFonts w:cs="Arial"/>
          <w:bCs/>
          <w:szCs w:val="20"/>
        </w:rPr>
        <w:t>této zadávací dokumentace.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Návrh </w:t>
      </w:r>
      <w:r w:rsidR="00865EB5" w:rsidRPr="009876B9">
        <w:rPr>
          <w:rFonts w:cs="Arial"/>
          <w:b/>
          <w:bCs/>
          <w:szCs w:val="20"/>
        </w:rPr>
        <w:t>S</w:t>
      </w:r>
      <w:r w:rsidRPr="009876B9">
        <w:rPr>
          <w:rFonts w:cs="Arial"/>
          <w:b/>
          <w:bCs/>
          <w:szCs w:val="20"/>
        </w:rPr>
        <w:t xml:space="preserve">mlouvy </w:t>
      </w:r>
      <w:r w:rsidRPr="009876B9">
        <w:rPr>
          <w:rFonts w:cs="Arial"/>
          <w:bCs/>
          <w:szCs w:val="20"/>
        </w:rPr>
        <w:t xml:space="preserve">podepsaný osobou oprávněnou </w:t>
      </w:r>
      <w:r w:rsidR="002A67A1" w:rsidRPr="009876B9">
        <w:rPr>
          <w:rFonts w:cs="Arial"/>
          <w:szCs w:val="20"/>
          <w:u w:val="single"/>
        </w:rPr>
        <w:t xml:space="preserve">zastupovat </w:t>
      </w:r>
      <w:r w:rsidR="00B877D9">
        <w:rPr>
          <w:rFonts w:cs="Arial"/>
          <w:bCs/>
          <w:szCs w:val="20"/>
        </w:rPr>
        <w:t>účastník</w:t>
      </w:r>
      <w:r w:rsidR="00DE2650">
        <w:rPr>
          <w:rFonts w:cs="Arial"/>
          <w:bCs/>
          <w:szCs w:val="20"/>
        </w:rPr>
        <w:t>a</w:t>
      </w:r>
      <w:r w:rsidRPr="009876B9">
        <w:rPr>
          <w:rFonts w:cs="Arial"/>
          <w:bCs/>
          <w:szCs w:val="20"/>
        </w:rPr>
        <w:t xml:space="preserve">, k čemuž </w:t>
      </w:r>
      <w:r w:rsidR="00B877D9">
        <w:rPr>
          <w:rFonts w:cs="Arial"/>
          <w:bCs/>
          <w:szCs w:val="20"/>
        </w:rPr>
        <w:t>účastník</w:t>
      </w:r>
      <w:r w:rsidR="00224262">
        <w:rPr>
          <w:rFonts w:cs="Arial"/>
          <w:bCs/>
          <w:szCs w:val="20"/>
        </w:rPr>
        <w:t xml:space="preserve"> </w:t>
      </w:r>
      <w:r w:rsidR="000D0A3A">
        <w:rPr>
          <w:rFonts w:cs="Arial"/>
          <w:bCs/>
          <w:szCs w:val="20"/>
        </w:rPr>
        <w:t xml:space="preserve">závazně využije přílohu č. </w:t>
      </w:r>
      <w:r w:rsidRPr="006E0DE1">
        <w:rPr>
          <w:rFonts w:cs="Arial"/>
          <w:bCs/>
          <w:szCs w:val="20"/>
        </w:rPr>
        <w:t xml:space="preserve">2 </w:t>
      </w:r>
      <w:r w:rsidR="003757FD">
        <w:rPr>
          <w:rFonts w:cs="Arial"/>
          <w:bCs/>
          <w:szCs w:val="20"/>
        </w:rPr>
        <w:t>této zadávací dokumentace</w:t>
      </w:r>
      <w:r w:rsidRPr="009876B9">
        <w:rPr>
          <w:rFonts w:cs="Arial"/>
          <w:bCs/>
          <w:szCs w:val="20"/>
        </w:rPr>
        <w:t xml:space="preserve"> – Závazný vzor </w:t>
      </w:r>
      <w:r w:rsidR="00865EB5" w:rsidRPr="009876B9">
        <w:rPr>
          <w:rFonts w:cs="Arial"/>
          <w:bCs/>
          <w:szCs w:val="20"/>
        </w:rPr>
        <w:t>S</w:t>
      </w:r>
      <w:r w:rsidRPr="009876B9">
        <w:rPr>
          <w:rFonts w:cs="Arial"/>
          <w:bCs/>
          <w:szCs w:val="20"/>
        </w:rPr>
        <w:t>mlouvy.</w:t>
      </w:r>
      <w:r w:rsidRPr="009876B9">
        <w:rPr>
          <w:rFonts w:cs="Arial"/>
          <w:szCs w:val="20"/>
        </w:rPr>
        <w:t>.</w:t>
      </w:r>
    </w:p>
    <w:p w:rsidR="005F1393" w:rsidRPr="009876B9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Pokud </w:t>
      </w:r>
      <w:r w:rsidR="002A67A1" w:rsidRPr="009876B9">
        <w:rPr>
          <w:rFonts w:cs="Arial"/>
          <w:szCs w:val="20"/>
          <w:u w:val="single"/>
        </w:rPr>
        <w:t>zastupuje</w:t>
      </w:r>
      <w:r w:rsidR="002A67A1" w:rsidRPr="009876B9">
        <w:rPr>
          <w:rFonts w:cs="Arial"/>
          <w:szCs w:val="20"/>
        </w:rPr>
        <w:t xml:space="preserve"> </w:t>
      </w:r>
      <w:r w:rsidR="00B877D9">
        <w:rPr>
          <w:rFonts w:cs="Arial"/>
          <w:bCs/>
          <w:szCs w:val="20"/>
        </w:rPr>
        <w:t>účastník</w:t>
      </w:r>
      <w:r w:rsidR="00DE2650">
        <w:rPr>
          <w:rFonts w:cs="Arial"/>
          <w:bCs/>
          <w:szCs w:val="20"/>
        </w:rPr>
        <w:t>a</w:t>
      </w:r>
      <w:r w:rsidRPr="009876B9">
        <w:rPr>
          <w:rFonts w:cs="Arial"/>
          <w:bCs/>
          <w:szCs w:val="20"/>
        </w:rPr>
        <w:t xml:space="preserve"> zmocněnec na základě plné moci, musí být v nabídce za návrhem </w:t>
      </w:r>
      <w:r w:rsidR="00865EB5" w:rsidRPr="009876B9">
        <w:rPr>
          <w:rFonts w:cs="Arial"/>
          <w:bCs/>
          <w:szCs w:val="20"/>
        </w:rPr>
        <w:t>S</w:t>
      </w:r>
      <w:r w:rsidRPr="009876B9">
        <w:rPr>
          <w:rFonts w:cs="Arial"/>
          <w:bCs/>
          <w:szCs w:val="20"/>
        </w:rPr>
        <w:t>mlouvy předložena platná plná moc</w:t>
      </w:r>
      <w:r w:rsidR="00665E29">
        <w:rPr>
          <w:rFonts w:cs="Arial"/>
          <w:bCs/>
          <w:szCs w:val="20"/>
        </w:rPr>
        <w:t>.</w:t>
      </w:r>
    </w:p>
    <w:p w:rsidR="0013369F" w:rsidRPr="00D33F61" w:rsidRDefault="0013369F" w:rsidP="0013369F">
      <w:pPr>
        <w:spacing w:before="120" w:after="120" w:line="280" w:lineRule="atLeast"/>
        <w:ind w:left="1416" w:right="-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lastRenderedPageBreak/>
        <w:t>Návrh Smlouvy bude obsahovat všechny předepsané přílohy</w:t>
      </w:r>
      <w:r w:rsidR="00665E29">
        <w:rPr>
          <w:rFonts w:cs="Arial"/>
          <w:bCs/>
          <w:szCs w:val="20"/>
        </w:rPr>
        <w:t>, včetně Technické specifikace, Harmonogramu a Seznamu poddodavatelů dle čl. 9 této zadávací dokumentace.</w:t>
      </w:r>
      <w:r w:rsidRPr="00D33F61">
        <w:rPr>
          <w:rFonts w:cs="Arial"/>
          <w:bCs/>
          <w:szCs w:val="20"/>
        </w:rPr>
        <w:t xml:space="preserve">. </w:t>
      </w:r>
    </w:p>
    <w:p w:rsidR="0013369F" w:rsidRPr="00D33F61" w:rsidRDefault="0013369F" w:rsidP="0013369F">
      <w:pPr>
        <w:numPr>
          <w:ilvl w:val="1"/>
          <w:numId w:val="7"/>
        </w:numPr>
        <w:spacing w:before="120" w:line="280" w:lineRule="atLeast"/>
        <w:ind w:left="1434" w:right="-2" w:hanging="357"/>
        <w:rPr>
          <w:rFonts w:cs="Arial"/>
          <w:szCs w:val="20"/>
        </w:rPr>
      </w:pPr>
      <w:r w:rsidRPr="00D33F61">
        <w:rPr>
          <w:rFonts w:cs="Arial"/>
          <w:szCs w:val="20"/>
        </w:rPr>
        <w:t>Ostatní doklady a prohlášení vztahující se k předmětu plnění veřejné zakázky (další zadavatelem požadované přílohy a dokumenty).</w:t>
      </w:r>
    </w:p>
    <w:p w:rsidR="00006A80" w:rsidRPr="000D0A3A" w:rsidRDefault="00006A80" w:rsidP="002B53DF">
      <w:pPr>
        <w:spacing w:before="120" w:line="280" w:lineRule="atLeast"/>
        <w:ind w:left="720" w:right="-142"/>
        <w:rPr>
          <w:rFonts w:cs="Arial"/>
          <w:szCs w:val="20"/>
        </w:rPr>
      </w:pPr>
      <w:r>
        <w:rPr>
          <w:rFonts w:cs="Arial"/>
          <w:szCs w:val="20"/>
        </w:rPr>
        <w:t>Požadavky zadavatele na formální stránku nabídky mají doporučující charakter.</w:t>
      </w:r>
    </w:p>
    <w:p w:rsidR="00856994" w:rsidRPr="009876B9" w:rsidRDefault="00856994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Další požadavky a pokyny zadavatele:</w:t>
      </w:r>
    </w:p>
    <w:p w:rsidR="0098146C" w:rsidRPr="0098146C" w:rsidRDefault="0098146C" w:rsidP="0098146C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A77803">
        <w:t>V případě společné účasti dodavatelů podávajících společnou nabídku zadavatel v souladu s § 103 odst. 1 písm. f) ZZVZ požaduje, aby odpovědnost z plnění veřejné zakázky nesli všichni dodavatelé podávající společnou nabídku společně a nerozdílně.</w:t>
      </w:r>
      <w:r w:rsidRPr="00B557E4">
        <w:rPr>
          <w:b/>
        </w:rPr>
        <w:t xml:space="preserve"> </w:t>
      </w:r>
      <w:r>
        <w:t>Tuto skutečnost dodavatelé prokáží předložením smlouvy uzavřené mezi nimi, z níž jednoznačně vyplývá splnění tohoto požadavku zadavatele, popřípadě předložením jiného dokumentu (např. souhlasného prohlášení všech dodavatelů, kteří podali společnou nabídku).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szCs w:val="20"/>
        </w:rPr>
        <w:t>N</w:t>
      </w:r>
      <w:r w:rsidR="00856994" w:rsidRPr="009876B9">
        <w:rPr>
          <w:rFonts w:cs="Arial"/>
          <w:szCs w:val="20"/>
        </w:rPr>
        <w:t>á</w:t>
      </w:r>
      <w:r w:rsidR="00856994" w:rsidRPr="009876B9">
        <w:rPr>
          <w:rFonts w:cs="Arial"/>
          <w:bCs/>
          <w:szCs w:val="20"/>
        </w:rPr>
        <w:t xml:space="preserve">klady spojené s účastí v zadávacím řízení nese každý </w:t>
      </w:r>
      <w:r w:rsidR="00B877D9">
        <w:rPr>
          <w:rFonts w:cs="Arial"/>
          <w:bCs/>
          <w:szCs w:val="20"/>
        </w:rPr>
        <w:t>účastník</w:t>
      </w:r>
      <w:r w:rsidR="00856994" w:rsidRPr="009876B9">
        <w:rPr>
          <w:rFonts w:cs="Arial"/>
          <w:bCs/>
          <w:szCs w:val="20"/>
        </w:rPr>
        <w:t xml:space="preserve"> sám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adavatel si vyhrazuje právo na</w:t>
      </w:r>
      <w:r w:rsidR="000F6713">
        <w:rPr>
          <w:rFonts w:cs="Arial"/>
          <w:bCs/>
          <w:szCs w:val="20"/>
        </w:rPr>
        <w:t xml:space="preserve"> vysvětlení, z</w:t>
      </w:r>
      <w:r w:rsidR="00856994" w:rsidRPr="009876B9">
        <w:rPr>
          <w:rFonts w:cs="Arial"/>
          <w:bCs/>
          <w:szCs w:val="20"/>
        </w:rPr>
        <w:t xml:space="preserve">měnu nebo </w:t>
      </w:r>
      <w:r w:rsidR="000F6713">
        <w:rPr>
          <w:rFonts w:cs="Arial"/>
          <w:bCs/>
          <w:szCs w:val="20"/>
        </w:rPr>
        <w:t>doplnění</w:t>
      </w:r>
      <w:r w:rsidR="000F6713" w:rsidRPr="009876B9">
        <w:rPr>
          <w:rFonts w:cs="Arial"/>
          <w:bCs/>
          <w:szCs w:val="20"/>
        </w:rPr>
        <w:t xml:space="preserve"> </w:t>
      </w:r>
      <w:r w:rsidR="00856994" w:rsidRPr="009876B9">
        <w:rPr>
          <w:rFonts w:cs="Arial"/>
          <w:bCs/>
          <w:szCs w:val="20"/>
        </w:rPr>
        <w:t xml:space="preserve">podmínek stanovených zadávací dokumentací, a to buď na základě žádostí </w:t>
      </w:r>
      <w:r w:rsidR="00B877D9">
        <w:rPr>
          <w:rFonts w:cs="Arial"/>
          <w:bCs/>
          <w:szCs w:val="20"/>
        </w:rPr>
        <w:t>účastník</w:t>
      </w:r>
      <w:r w:rsidR="00856994" w:rsidRPr="009876B9">
        <w:rPr>
          <w:rFonts w:cs="Arial"/>
          <w:bCs/>
          <w:szCs w:val="20"/>
        </w:rPr>
        <w:t xml:space="preserve">ů o </w:t>
      </w:r>
      <w:r w:rsidR="000F6713">
        <w:rPr>
          <w:rFonts w:cs="Arial"/>
          <w:bCs/>
          <w:szCs w:val="20"/>
        </w:rPr>
        <w:t xml:space="preserve">vysvětlení zadávací </w:t>
      </w:r>
      <w:proofErr w:type="spellStart"/>
      <w:r w:rsidR="000F6713">
        <w:rPr>
          <w:rFonts w:cs="Arial"/>
          <w:bCs/>
          <w:szCs w:val="20"/>
        </w:rPr>
        <w:t>dokumenatce</w:t>
      </w:r>
      <w:proofErr w:type="spellEnd"/>
      <w:r w:rsidR="00856994" w:rsidRPr="009876B9">
        <w:rPr>
          <w:rFonts w:cs="Arial"/>
          <w:bCs/>
          <w:szCs w:val="20"/>
        </w:rPr>
        <w:t>, nebo z vlastního podnětu</w:t>
      </w:r>
      <w:r w:rsidRPr="009876B9">
        <w:rPr>
          <w:rFonts w:cs="Arial"/>
          <w:bCs/>
          <w:szCs w:val="20"/>
        </w:rPr>
        <w:t>.</w:t>
      </w:r>
      <w:r w:rsidR="00856994" w:rsidRPr="009876B9">
        <w:rPr>
          <w:rFonts w:cs="Arial"/>
          <w:bCs/>
          <w:szCs w:val="20"/>
        </w:rPr>
        <w:t xml:space="preserve"> 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adavatel si vyhrazuje právo zrušit zadávací řízení v souladu s příslušnými ustanoveními Z</w:t>
      </w:r>
      <w:r w:rsidR="00DE2650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VZ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 xml:space="preserve">adavatel si vyhrazuje právo ověřit informace obsažené v nabídce </w:t>
      </w:r>
      <w:r w:rsidR="00B877D9">
        <w:rPr>
          <w:rFonts w:cs="Arial"/>
          <w:bCs/>
          <w:szCs w:val="20"/>
        </w:rPr>
        <w:t>účastník</w:t>
      </w:r>
      <w:r w:rsidR="00DE2650">
        <w:rPr>
          <w:rFonts w:cs="Arial"/>
          <w:bCs/>
          <w:szCs w:val="20"/>
        </w:rPr>
        <w:t>a</w:t>
      </w:r>
      <w:r w:rsidR="00856994" w:rsidRPr="009876B9">
        <w:rPr>
          <w:rFonts w:cs="Arial"/>
          <w:bCs/>
          <w:szCs w:val="20"/>
        </w:rPr>
        <w:t xml:space="preserve"> u třetích osob a </w:t>
      </w:r>
      <w:r w:rsidR="00B877D9">
        <w:rPr>
          <w:rFonts w:cs="Arial"/>
          <w:bCs/>
          <w:szCs w:val="20"/>
        </w:rPr>
        <w:t>účastník</w:t>
      </w:r>
      <w:r w:rsidR="00856994" w:rsidRPr="009876B9">
        <w:rPr>
          <w:rFonts w:cs="Arial"/>
          <w:bCs/>
          <w:szCs w:val="20"/>
        </w:rPr>
        <w:t xml:space="preserve"> je povinen mu v tomto ohledu poskytnout veškerou potřebnou součinnost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 xml:space="preserve">adavatel je oprávněn jakékoliv informace či doklady poskytnuté </w:t>
      </w:r>
      <w:r w:rsidR="00B877D9">
        <w:rPr>
          <w:rFonts w:cs="Arial"/>
          <w:bCs/>
          <w:szCs w:val="20"/>
        </w:rPr>
        <w:t>účastník</w:t>
      </w:r>
      <w:r w:rsidR="00DE2650">
        <w:rPr>
          <w:rFonts w:cs="Arial"/>
          <w:bCs/>
          <w:szCs w:val="20"/>
        </w:rPr>
        <w:t>y</w:t>
      </w:r>
      <w:r w:rsidR="00856994" w:rsidRPr="009876B9">
        <w:rPr>
          <w:rFonts w:cs="Arial"/>
          <w:bCs/>
          <w:szCs w:val="20"/>
        </w:rPr>
        <w:t xml:space="preserve"> použít, je-li to nezbytné pro postup podle Z</w:t>
      </w:r>
      <w:r w:rsidR="00DE2650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VZ či pokud to vyplývá z účelu Z</w:t>
      </w:r>
      <w:r w:rsidR="00DE2650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VZ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I</w:t>
      </w:r>
      <w:r w:rsidR="00856994" w:rsidRPr="009876B9">
        <w:rPr>
          <w:rFonts w:cs="Arial"/>
          <w:bCs/>
          <w:szCs w:val="20"/>
        </w:rPr>
        <w:t>nformace a údaje uvedené v jednotlivých část</w:t>
      </w:r>
      <w:r w:rsidR="000D0A3A">
        <w:rPr>
          <w:rFonts w:cs="Arial"/>
          <w:bCs/>
          <w:szCs w:val="20"/>
        </w:rPr>
        <w:t>ech této zadávací dokumentace a</w:t>
      </w:r>
      <w:r w:rsidR="00B52D5A">
        <w:rPr>
          <w:rFonts w:cs="Arial"/>
          <w:bCs/>
          <w:szCs w:val="20"/>
        </w:rPr>
        <w:t> </w:t>
      </w:r>
      <w:r w:rsidR="000D0A3A">
        <w:rPr>
          <w:rFonts w:cs="Arial"/>
          <w:bCs/>
          <w:szCs w:val="20"/>
        </w:rPr>
        <w:t>v</w:t>
      </w:r>
      <w:r w:rsidR="00B52D5A">
        <w:rPr>
          <w:rFonts w:cs="Arial"/>
          <w:bCs/>
          <w:szCs w:val="20"/>
        </w:rPr>
        <w:t> </w:t>
      </w:r>
      <w:r w:rsidR="00856994" w:rsidRPr="009876B9">
        <w:rPr>
          <w:rFonts w:cs="Arial"/>
          <w:bCs/>
          <w:szCs w:val="20"/>
        </w:rPr>
        <w:t>přílohách</w:t>
      </w:r>
      <w:r w:rsidR="00856994" w:rsidRPr="006E0DE1">
        <w:rPr>
          <w:rFonts w:cs="Arial"/>
          <w:bCs/>
          <w:szCs w:val="20"/>
        </w:rPr>
        <w:t xml:space="preserve"> </w:t>
      </w:r>
      <w:r w:rsidR="003757FD">
        <w:rPr>
          <w:rFonts w:cs="Arial"/>
          <w:bCs/>
          <w:szCs w:val="20"/>
        </w:rPr>
        <w:t>této</w:t>
      </w:r>
      <w:r w:rsidR="00856994" w:rsidRPr="009876B9">
        <w:rPr>
          <w:rFonts w:cs="Arial"/>
          <w:bCs/>
          <w:szCs w:val="20"/>
        </w:rPr>
        <w:t xml:space="preserve"> zadávací dokumentace vymezují závazné požadavky zadavatele na plnění veřejné zakázky. Tyto požadavky je </w:t>
      </w:r>
      <w:r w:rsidR="00B877D9">
        <w:rPr>
          <w:rFonts w:cs="Arial"/>
          <w:bCs/>
          <w:szCs w:val="20"/>
        </w:rPr>
        <w:t>účastník</w:t>
      </w:r>
      <w:r w:rsidR="00856994" w:rsidRPr="009876B9">
        <w:rPr>
          <w:rFonts w:cs="Arial"/>
          <w:bCs/>
          <w:szCs w:val="20"/>
        </w:rPr>
        <w:t xml:space="preserve"> povinen plně a bezvýhradně respektovat při zpracování své nabídky. Neakceptování požadavků zadavatele uvedených v této zadávací dokumentaci bude považováno za nesplnění zadávacích podmínek s</w:t>
      </w:r>
      <w:r w:rsidR="000F6713">
        <w:rPr>
          <w:rFonts w:cs="Arial"/>
          <w:bCs/>
          <w:szCs w:val="20"/>
        </w:rPr>
        <w:t xml:space="preserve"> možným </w:t>
      </w:r>
      <w:r w:rsidR="00856994" w:rsidRPr="009876B9">
        <w:rPr>
          <w:rFonts w:cs="Arial"/>
          <w:bCs/>
          <w:szCs w:val="20"/>
        </w:rPr>
        <w:t xml:space="preserve">následkem vyloučení </w:t>
      </w:r>
      <w:r w:rsidR="00B877D9">
        <w:rPr>
          <w:rFonts w:cs="Arial"/>
          <w:bCs/>
          <w:szCs w:val="20"/>
        </w:rPr>
        <w:t>účastník</w:t>
      </w:r>
      <w:r w:rsidR="00DE2650">
        <w:rPr>
          <w:rFonts w:cs="Arial"/>
          <w:bCs/>
          <w:szCs w:val="20"/>
        </w:rPr>
        <w:t>a</w:t>
      </w:r>
      <w:r w:rsidR="00856994" w:rsidRPr="009876B9">
        <w:rPr>
          <w:rFonts w:cs="Arial"/>
          <w:bCs/>
          <w:szCs w:val="20"/>
        </w:rPr>
        <w:t xml:space="preserve"> ze zadávacího řízení</w:t>
      </w:r>
      <w:r w:rsidRPr="009876B9">
        <w:rPr>
          <w:rFonts w:cs="Arial"/>
          <w:bCs/>
          <w:szCs w:val="20"/>
        </w:rPr>
        <w:t>.</w:t>
      </w:r>
    </w:p>
    <w:p w:rsidR="00711DBA" w:rsidRPr="009876B9" w:rsidRDefault="00711DBA" w:rsidP="00711DBA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V případě, že zadávací </w:t>
      </w:r>
      <w:del w:id="105" w:author="Autor">
        <w:r w:rsidR="00856994" w:rsidRPr="009876B9">
          <w:rPr>
            <w:rFonts w:cs="Arial"/>
            <w:bCs/>
            <w:szCs w:val="20"/>
          </w:rPr>
          <w:delText>podmínky obsahují</w:delText>
        </w:r>
      </w:del>
      <w:ins w:id="106" w:author="Autor">
        <w:r w:rsidR="00663645">
          <w:rPr>
            <w:rFonts w:cs="Arial"/>
            <w:bCs/>
            <w:szCs w:val="20"/>
          </w:rPr>
          <w:t>dokumentace obsahuje</w:t>
        </w:r>
        <w:r w:rsidRPr="009876B9">
          <w:rPr>
            <w:rFonts w:cs="Arial"/>
            <w:bCs/>
            <w:szCs w:val="20"/>
          </w:rPr>
          <w:t xml:space="preserve"> </w:t>
        </w:r>
        <w:r>
          <w:rPr>
            <w:rFonts w:cs="Arial"/>
            <w:bCs/>
            <w:szCs w:val="20"/>
          </w:rPr>
          <w:t>přímé nebo nepřímé</w:t>
        </w:r>
      </w:ins>
      <w:r>
        <w:rPr>
          <w:rFonts w:cs="Arial"/>
          <w:bCs/>
          <w:szCs w:val="20"/>
        </w:rPr>
        <w:t xml:space="preserve"> odkazy na </w:t>
      </w:r>
      <w:del w:id="107" w:author="Autor">
        <w:r w:rsidR="00856994" w:rsidRPr="009876B9">
          <w:rPr>
            <w:rFonts w:cs="Arial"/>
            <w:bCs/>
            <w:szCs w:val="20"/>
          </w:rPr>
          <w:delText>obc</w:delText>
        </w:r>
        <w:r w:rsidR="000D0A3A">
          <w:rPr>
            <w:rFonts w:cs="Arial"/>
            <w:bCs/>
            <w:szCs w:val="20"/>
          </w:rPr>
          <w:delText>hodní firmy, názvy nebo jména a</w:delText>
        </w:r>
        <w:r w:rsidR="00856994" w:rsidRPr="006E0DE1">
          <w:rPr>
            <w:rFonts w:cs="Arial"/>
            <w:bCs/>
            <w:szCs w:val="20"/>
          </w:rPr>
          <w:delText xml:space="preserve"> </w:delText>
        </w:r>
        <w:r w:rsidR="00856994" w:rsidRPr="009876B9">
          <w:rPr>
            <w:rFonts w:cs="Arial"/>
            <w:bCs/>
            <w:szCs w:val="20"/>
          </w:rPr>
          <w:delText xml:space="preserve">příjmení, specifická označení zboží a služeb, které platí pro určitou osobu, popřípadě její organizační složku za </w:delText>
        </w:r>
        <w:r w:rsidR="00613599">
          <w:rPr>
            <w:rFonts w:cs="Arial"/>
            <w:bCs/>
            <w:szCs w:val="20"/>
          </w:rPr>
          <w:delText>charakteristické</w:delText>
        </w:r>
        <w:r w:rsidR="00856994" w:rsidRPr="009876B9">
          <w:rPr>
            <w:rFonts w:cs="Arial"/>
            <w:bCs/>
            <w:szCs w:val="20"/>
          </w:rPr>
          <w:delText>,</w:delText>
        </w:r>
      </w:del>
      <w:ins w:id="108" w:author="Autor">
        <w:r>
          <w:rPr>
            <w:rFonts w:cs="Arial"/>
            <w:bCs/>
            <w:szCs w:val="20"/>
          </w:rPr>
          <w:t>určitého dodavatele nebo výrobky, případ</w:t>
        </w:r>
        <w:r w:rsidR="00BE53F3">
          <w:rPr>
            <w:rFonts w:cs="Arial"/>
            <w:bCs/>
            <w:szCs w:val="20"/>
          </w:rPr>
          <w:t>ně</w:t>
        </w:r>
      </w:ins>
      <w:r w:rsidR="00BE53F3">
        <w:rPr>
          <w:rFonts w:cs="Arial"/>
          <w:bCs/>
          <w:szCs w:val="20"/>
        </w:rPr>
        <w:t xml:space="preserve"> patenty na vynálezy, užitné </w:t>
      </w:r>
      <w:del w:id="109" w:author="Autor">
        <w:r w:rsidR="00856994" w:rsidRPr="009876B9">
          <w:rPr>
            <w:rFonts w:cs="Arial"/>
            <w:bCs/>
            <w:szCs w:val="20"/>
          </w:rPr>
          <w:delText>vzory,</w:delText>
        </w:r>
      </w:del>
      <w:ins w:id="110" w:author="Autor">
        <w:r w:rsidR="00BE53F3">
          <w:rPr>
            <w:rFonts w:cs="Arial"/>
            <w:bCs/>
            <w:szCs w:val="20"/>
          </w:rPr>
          <w:t>č</w:t>
        </w:r>
        <w:r>
          <w:rPr>
            <w:rFonts w:cs="Arial"/>
            <w:bCs/>
            <w:szCs w:val="20"/>
          </w:rPr>
          <w:t>i</w:t>
        </w:r>
      </w:ins>
      <w:r>
        <w:rPr>
          <w:rFonts w:cs="Arial"/>
          <w:bCs/>
          <w:szCs w:val="20"/>
        </w:rPr>
        <w:t xml:space="preserve"> průmyslové vzory, ochranné známky nebo označení původu</w:t>
      </w:r>
      <w:r w:rsidR="00BE53F3">
        <w:rPr>
          <w:rFonts w:cs="Arial"/>
          <w:bCs/>
          <w:szCs w:val="20"/>
        </w:rPr>
        <w:t>,</w:t>
      </w:r>
      <w:r>
        <w:rPr>
          <w:rFonts w:cs="Arial"/>
          <w:bCs/>
          <w:szCs w:val="20"/>
        </w:rPr>
        <w:t xml:space="preserve"> </w:t>
      </w:r>
      <w:r w:rsidRPr="009876B9">
        <w:rPr>
          <w:rFonts w:cs="Arial"/>
          <w:bCs/>
          <w:szCs w:val="20"/>
        </w:rPr>
        <w:t xml:space="preserve">umožňuje zadavatel výslovně použití i jiných, kvalitativně a technicky </w:t>
      </w:r>
      <w:del w:id="111" w:author="Autor">
        <w:r w:rsidR="00856994" w:rsidRPr="009876B9">
          <w:rPr>
            <w:rFonts w:cs="Arial"/>
            <w:bCs/>
            <w:szCs w:val="20"/>
          </w:rPr>
          <w:delText>obdobných</w:delText>
        </w:r>
      </w:del>
      <w:ins w:id="112" w:author="Autor">
        <w:r>
          <w:rPr>
            <w:rFonts w:cs="Arial"/>
            <w:bCs/>
            <w:szCs w:val="20"/>
          </w:rPr>
          <w:t>rovnocenných</w:t>
        </w:r>
      </w:ins>
      <w:r w:rsidRPr="009876B9">
        <w:rPr>
          <w:rFonts w:cs="Arial"/>
          <w:bCs/>
          <w:szCs w:val="20"/>
        </w:rPr>
        <w:t xml:space="preserve"> řešení, </w:t>
      </w:r>
      <w:del w:id="113" w:author="Autor">
        <w:r w:rsidR="00856994" w:rsidRPr="009876B9">
          <w:rPr>
            <w:rFonts w:cs="Arial"/>
            <w:bCs/>
            <w:szCs w:val="20"/>
          </w:rPr>
          <w:delText>které</w:delText>
        </w:r>
      </w:del>
      <w:ins w:id="114" w:author="Autor">
        <w:r w:rsidRPr="009876B9">
          <w:rPr>
            <w:rFonts w:cs="Arial"/>
            <w:bCs/>
            <w:szCs w:val="20"/>
          </w:rPr>
          <w:t>kter</w:t>
        </w:r>
        <w:r w:rsidR="00AE633E">
          <w:rPr>
            <w:rFonts w:cs="Arial"/>
            <w:bCs/>
            <w:szCs w:val="20"/>
          </w:rPr>
          <w:t>á</w:t>
        </w:r>
      </w:ins>
      <w:r w:rsidRPr="009876B9">
        <w:rPr>
          <w:rFonts w:cs="Arial"/>
          <w:bCs/>
          <w:szCs w:val="20"/>
        </w:rPr>
        <w:t xml:space="preserve"> naplní zadavatelem požadovanou či odborníkovi zřejmou funkcionalitu (byť jiným způsobem).</w:t>
      </w:r>
      <w:ins w:id="115" w:author="Autor">
        <w:r>
          <w:rPr>
            <w:rFonts w:cs="Arial"/>
            <w:bCs/>
            <w:szCs w:val="20"/>
          </w:rPr>
          <w:t xml:space="preserve"> </w:t>
        </w:r>
      </w:ins>
    </w:p>
    <w:p w:rsidR="00856994" w:rsidRDefault="000D082C" w:rsidP="000D082C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0D082C">
        <w:rPr>
          <w:rFonts w:cs="Arial"/>
          <w:bCs/>
          <w:szCs w:val="20"/>
        </w:rPr>
        <w:t xml:space="preserve">Vybraného dodavatele, který </w:t>
      </w:r>
      <w:r>
        <w:rPr>
          <w:rFonts w:cs="Arial"/>
          <w:bCs/>
          <w:szCs w:val="20"/>
        </w:rPr>
        <w:t>se zadavatelem neuzavře bez zbytečného odkladu smlouvu v souladu s § 124 ZZVZ</w:t>
      </w:r>
      <w:r w:rsidRPr="000D082C">
        <w:rPr>
          <w:rFonts w:cs="Arial"/>
          <w:bCs/>
          <w:szCs w:val="20"/>
        </w:rPr>
        <w:t>, může zadavatel ze zadávacího řízení vyloučit.</w:t>
      </w:r>
    </w:p>
    <w:p w:rsidR="000D082C" w:rsidRPr="009876B9" w:rsidRDefault="000D082C" w:rsidP="000D082C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E2650">
        <w:rPr>
          <w:rFonts w:cs="Arial"/>
          <w:bCs/>
          <w:szCs w:val="20"/>
        </w:rPr>
        <w:t>Pokud dojde k vyloučení vybraného dodavatele, může zadavatel vyzvat k uzavření smlouvy dalšího účastníka zadávacího řízení, a to v pořadí, které vyplývá z výsledku původního hodnocení nabídek nebo z výsledku nového hodnocení. Nové hodnocení zadavatel musí provést, pokud by vyloučení vybraného dodavatele znamenalo podstatné ovlivnění původního pořadí nabídek. Účast</w:t>
      </w:r>
      <w:r w:rsidR="00EA243E">
        <w:rPr>
          <w:rFonts w:cs="Arial"/>
          <w:bCs/>
          <w:szCs w:val="20"/>
        </w:rPr>
        <w:t>ník zadávacího řízení vyzvaný k </w:t>
      </w:r>
      <w:r w:rsidRPr="00DE2650">
        <w:rPr>
          <w:rFonts w:cs="Arial"/>
          <w:bCs/>
          <w:szCs w:val="20"/>
        </w:rPr>
        <w:t>uzavření smlouvy se p</w:t>
      </w:r>
      <w:r>
        <w:rPr>
          <w:rFonts w:cs="Arial"/>
          <w:bCs/>
          <w:szCs w:val="20"/>
        </w:rPr>
        <w:t>ovažuje za vybraného dodavatele</w:t>
      </w:r>
      <w:r w:rsidRPr="009876B9">
        <w:rPr>
          <w:rFonts w:cs="Arial"/>
          <w:bCs/>
          <w:szCs w:val="20"/>
        </w:rPr>
        <w:t>.</w:t>
      </w:r>
    </w:p>
    <w:p w:rsidR="000C30AC" w:rsidRDefault="00855D12" w:rsidP="00224E76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Zadavatel upozorňuje, že v případě porušení povinnosti </w:t>
      </w:r>
      <w:r w:rsidR="00B877D9">
        <w:rPr>
          <w:rFonts w:cs="Arial"/>
          <w:bCs/>
          <w:szCs w:val="20"/>
        </w:rPr>
        <w:t>účastník</w:t>
      </w:r>
      <w:r w:rsidR="000D082C">
        <w:rPr>
          <w:rFonts w:cs="Arial"/>
          <w:bCs/>
          <w:szCs w:val="20"/>
        </w:rPr>
        <w:t>a</w:t>
      </w:r>
      <w:r w:rsidRPr="009876B9">
        <w:rPr>
          <w:rFonts w:cs="Arial"/>
          <w:bCs/>
          <w:szCs w:val="20"/>
        </w:rPr>
        <w:t xml:space="preserve">, jež byl zadavatelem vybrán k uzavření smlouvy (jako první, druhý, či třetí v pořadí), uzavřít </w:t>
      </w:r>
      <w:r w:rsidR="000D082C">
        <w:rPr>
          <w:rFonts w:cs="Arial"/>
          <w:bCs/>
          <w:szCs w:val="20"/>
        </w:rPr>
        <w:t>s</w:t>
      </w:r>
      <w:r w:rsidR="000D082C" w:rsidRPr="009876B9">
        <w:rPr>
          <w:rFonts w:cs="Arial"/>
          <w:bCs/>
          <w:szCs w:val="20"/>
        </w:rPr>
        <w:t xml:space="preserve">mlouvu </w:t>
      </w:r>
      <w:r w:rsidR="00EA243E">
        <w:rPr>
          <w:rFonts w:cs="Arial"/>
          <w:bCs/>
          <w:szCs w:val="20"/>
        </w:rPr>
        <w:t xml:space="preserve">dle </w:t>
      </w:r>
      <w:r w:rsidR="00EA243E">
        <w:rPr>
          <w:rFonts w:cs="Arial"/>
          <w:bCs/>
          <w:szCs w:val="20"/>
        </w:rPr>
        <w:lastRenderedPageBreak/>
        <w:t>§ </w:t>
      </w:r>
      <w:r w:rsidR="000D082C">
        <w:rPr>
          <w:rFonts w:cs="Arial"/>
          <w:bCs/>
          <w:szCs w:val="20"/>
        </w:rPr>
        <w:t>124 odst. 1 ZZVZ</w:t>
      </w:r>
      <w:r w:rsidRPr="009876B9">
        <w:rPr>
          <w:rFonts w:cs="Arial"/>
          <w:bCs/>
          <w:szCs w:val="20"/>
        </w:rPr>
        <w:t xml:space="preserve">, je zadavatel připraven přistoupit k vymáhání škody způsobené zadavateli tímto </w:t>
      </w:r>
      <w:r w:rsidR="00B877D9">
        <w:rPr>
          <w:rFonts w:cs="Arial"/>
          <w:bCs/>
          <w:szCs w:val="20"/>
        </w:rPr>
        <w:t>účastník</w:t>
      </w:r>
      <w:r w:rsidRPr="009876B9">
        <w:rPr>
          <w:rFonts w:cs="Arial"/>
          <w:bCs/>
          <w:szCs w:val="20"/>
        </w:rPr>
        <w:t>em.</w:t>
      </w:r>
    </w:p>
    <w:p w:rsidR="0013369F" w:rsidRPr="006E0DE1" w:rsidRDefault="0013369F" w:rsidP="00224E76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Zadavatel rovněž upozorňuje, že v případě naplnění důvodů pro povinnost nebo možnost zadavatele zrušit zadávací řízení dle § </w:t>
      </w:r>
      <w:r w:rsidR="000D082C">
        <w:rPr>
          <w:rFonts w:cs="Arial"/>
          <w:bCs/>
          <w:szCs w:val="20"/>
        </w:rPr>
        <w:t>127</w:t>
      </w:r>
      <w:r w:rsidR="000D082C" w:rsidRPr="00D33F61">
        <w:rPr>
          <w:rFonts w:cs="Arial"/>
          <w:bCs/>
          <w:szCs w:val="20"/>
        </w:rPr>
        <w:t xml:space="preserve"> </w:t>
      </w:r>
      <w:r w:rsidR="000D082C">
        <w:rPr>
          <w:rFonts w:cs="Arial"/>
          <w:bCs/>
          <w:szCs w:val="20"/>
        </w:rPr>
        <w:t>Z</w:t>
      </w:r>
      <w:r w:rsidRPr="00D33F61">
        <w:rPr>
          <w:rFonts w:cs="Arial"/>
          <w:bCs/>
          <w:szCs w:val="20"/>
        </w:rPr>
        <w:t>ZVZ je připraven rozhodnout o</w:t>
      </w:r>
      <w:r w:rsidR="00057DFB">
        <w:rPr>
          <w:rFonts w:cs="Arial"/>
          <w:bCs/>
          <w:szCs w:val="20"/>
        </w:rPr>
        <w:t> </w:t>
      </w:r>
      <w:r w:rsidRPr="00D33F61">
        <w:rPr>
          <w:rFonts w:cs="Arial"/>
          <w:bCs/>
          <w:szCs w:val="20"/>
        </w:rPr>
        <w:t>zrušení zadávacího řízení této veřejné zakázky.</w:t>
      </w:r>
    </w:p>
    <w:p w:rsidR="00A749C4" w:rsidRPr="009876B9" w:rsidRDefault="003E3BC3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jc w:val="left"/>
        <w:rPr>
          <w:caps/>
          <w:color w:val="FFFFFF"/>
          <w:sz w:val="20"/>
          <w:szCs w:val="20"/>
        </w:rPr>
      </w:pPr>
      <w:bookmarkStart w:id="116" w:name="_Toc372138656"/>
      <w:bookmarkStart w:id="117" w:name="_Toc372138657"/>
      <w:bookmarkStart w:id="118" w:name="_Toc372138658"/>
      <w:bookmarkStart w:id="119" w:name="_Toc372138659"/>
      <w:bookmarkStart w:id="120" w:name="_Toc372138660"/>
      <w:bookmarkStart w:id="121" w:name="_Toc372138661"/>
      <w:bookmarkStart w:id="122" w:name="_Toc372138662"/>
      <w:bookmarkStart w:id="123" w:name="_Toc372138663"/>
      <w:bookmarkStart w:id="124" w:name="_Toc372138664"/>
      <w:bookmarkStart w:id="125" w:name="_Toc372138665"/>
      <w:bookmarkStart w:id="126" w:name="_Toc372138666"/>
      <w:bookmarkStart w:id="127" w:name="_Toc372138667"/>
      <w:bookmarkStart w:id="128" w:name="_Toc372138668"/>
      <w:bookmarkStart w:id="129" w:name="_Toc372138669"/>
      <w:bookmarkStart w:id="130" w:name="_Toc372138670"/>
      <w:bookmarkStart w:id="131" w:name="_Toc372138671"/>
      <w:bookmarkStart w:id="132" w:name="_Toc372138672"/>
      <w:bookmarkStart w:id="133" w:name="_Toc372138673"/>
      <w:bookmarkStart w:id="134" w:name="_Toc372138674"/>
      <w:bookmarkStart w:id="135" w:name="_Toc372138675"/>
      <w:bookmarkStart w:id="136" w:name="_Toc402872398"/>
      <w:bookmarkStart w:id="137" w:name="_Toc406010384"/>
      <w:bookmarkStart w:id="138" w:name="_Toc47353766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>
        <w:rPr>
          <w:caps/>
          <w:color w:val="FFFFFF"/>
          <w:sz w:val="20"/>
          <w:szCs w:val="20"/>
        </w:rPr>
        <w:t xml:space="preserve">Vymezení </w:t>
      </w:r>
      <w:r w:rsidR="00ED26C8" w:rsidRPr="009876B9">
        <w:rPr>
          <w:caps/>
          <w:color w:val="FFFFFF"/>
          <w:sz w:val="20"/>
          <w:szCs w:val="20"/>
        </w:rPr>
        <w:t>zadávací dokumentace a podmínky přístupu či poskytnutí zadávací dokumentace</w:t>
      </w:r>
      <w:bookmarkEnd w:id="137"/>
      <w:bookmarkEnd w:id="138"/>
    </w:p>
    <w:p w:rsidR="003E3BC3" w:rsidRPr="00A10654" w:rsidRDefault="003E3BC3" w:rsidP="003E3BC3">
      <w:pPr>
        <w:spacing w:before="120" w:line="280" w:lineRule="atLeast"/>
        <w:rPr>
          <w:b/>
          <w:szCs w:val="20"/>
          <w:u w:val="single"/>
        </w:rPr>
      </w:pPr>
      <w:bookmarkStart w:id="139" w:name="_Toc406010385"/>
      <w:r>
        <w:rPr>
          <w:b/>
          <w:szCs w:val="20"/>
          <w:u w:val="single"/>
        </w:rPr>
        <w:t>Vymezení zadávací dokumentace</w:t>
      </w:r>
    </w:p>
    <w:p w:rsidR="003E3BC3" w:rsidRDefault="003E3BC3" w:rsidP="003E3BC3">
      <w:pPr>
        <w:spacing w:before="120" w:line="280" w:lineRule="atLeast"/>
        <w:rPr>
          <w:szCs w:val="20"/>
        </w:rPr>
      </w:pPr>
      <w:r w:rsidRPr="00A10654">
        <w:rPr>
          <w:szCs w:val="20"/>
        </w:rPr>
        <w:t xml:space="preserve">Zadávací dokumentací se rozumí zadávací dokumentace v užším smyslu, tj. veškeré písemné dokumenty obsahující zadávací podmínky, sdělované nebo zpřístupňované účastníkům zadávacího řízení při zahájení zadávacího řízení, včetně změn či doplnění zadávací dokumentace podle § 99 </w:t>
      </w:r>
      <w:r>
        <w:rPr>
          <w:szCs w:val="20"/>
        </w:rPr>
        <w:t>zákona</w:t>
      </w:r>
      <w:r w:rsidRPr="00A10654">
        <w:rPr>
          <w:szCs w:val="20"/>
        </w:rPr>
        <w:t xml:space="preserve">, </w:t>
      </w:r>
      <w:r w:rsidRPr="00D52F49">
        <w:rPr>
          <w:szCs w:val="20"/>
        </w:rPr>
        <w:t>s výjimkou formulářů podle § 212 zákona a výzev uvedených v příloze č. 6 zákona.</w:t>
      </w:r>
    </w:p>
    <w:p w:rsidR="003E3BC3" w:rsidRDefault="003E3BC3" w:rsidP="005F1393">
      <w:pPr>
        <w:spacing w:line="280" w:lineRule="atLeast"/>
        <w:rPr>
          <w:rFonts w:cs="Arial"/>
          <w:color w:val="000000"/>
        </w:rPr>
      </w:pPr>
    </w:p>
    <w:p w:rsidR="00DB691F" w:rsidRPr="00A10654" w:rsidRDefault="003E3BC3" w:rsidP="00DB691F">
      <w:pPr>
        <w:spacing w:before="120" w:line="280" w:lineRule="atLeast"/>
        <w:rPr>
          <w:b/>
          <w:szCs w:val="20"/>
          <w:u w:val="single"/>
        </w:rPr>
      </w:pPr>
      <w:r>
        <w:rPr>
          <w:b/>
          <w:szCs w:val="20"/>
          <w:u w:val="single"/>
        </w:rPr>
        <w:t>P</w:t>
      </w:r>
      <w:r w:rsidR="00DB691F" w:rsidRPr="00A10654">
        <w:rPr>
          <w:b/>
          <w:szCs w:val="20"/>
          <w:u w:val="single"/>
        </w:rPr>
        <w:t>oskytování</w:t>
      </w:r>
      <w:r>
        <w:rPr>
          <w:b/>
          <w:szCs w:val="20"/>
          <w:u w:val="single"/>
        </w:rPr>
        <w:t xml:space="preserve"> zadávací dokumentace</w:t>
      </w:r>
    </w:p>
    <w:p w:rsidR="00DB691F" w:rsidRPr="00555250" w:rsidRDefault="00DB691F" w:rsidP="00555250">
      <w:pPr>
        <w:spacing w:before="120" w:line="280" w:lineRule="atLeast"/>
        <w:rPr>
          <w:szCs w:val="20"/>
        </w:rPr>
      </w:pPr>
      <w:r w:rsidRPr="00A10654">
        <w:rPr>
          <w:szCs w:val="20"/>
        </w:rPr>
        <w:t xml:space="preserve">V souladu s § 96 odst. 1 a 2 </w:t>
      </w:r>
      <w:r>
        <w:rPr>
          <w:szCs w:val="20"/>
        </w:rPr>
        <w:t>zákona</w:t>
      </w:r>
      <w:r w:rsidRPr="00A10654">
        <w:rPr>
          <w:szCs w:val="20"/>
        </w:rPr>
        <w:t xml:space="preserve">, je zadávací dokumentace zveřejněna na profilu zadavatele na internetové adrese: </w:t>
      </w:r>
      <w:hyperlink r:id="rId18" w:tgtFrame="_blank" w:history="1">
        <w:r>
          <w:rPr>
            <w:rStyle w:val="Hypertextovodkaz"/>
            <w:rFonts w:ascii="Arial" w:hAnsi="Arial" w:cs="Arial"/>
            <w:szCs w:val="20"/>
          </w:rPr>
          <w:t>https://mpsv.ezak.cz/profile_display_2.html</w:t>
        </w:r>
      </w:hyperlink>
      <w:r w:rsidR="003E3BC3">
        <w:rPr>
          <w:szCs w:val="20"/>
        </w:rPr>
        <w:t xml:space="preserve"> k </w:t>
      </w:r>
      <w:r w:rsidR="003E3BC3" w:rsidRPr="00B6600F">
        <w:rPr>
          <w:rFonts w:cs="Arial"/>
          <w:bCs/>
          <w:szCs w:val="20"/>
        </w:rPr>
        <w:t xml:space="preserve">volnému stažení, kde budou zároveň uveřejňovány </w:t>
      </w:r>
      <w:r w:rsidR="003E3BC3">
        <w:rPr>
          <w:rFonts w:cs="Arial"/>
          <w:bCs/>
          <w:szCs w:val="20"/>
        </w:rPr>
        <w:t>vysvětlení, změny nebo doplnění zadávací dokumentace</w:t>
      </w:r>
      <w:r w:rsidR="003E3BC3" w:rsidRPr="00B6600F">
        <w:rPr>
          <w:rFonts w:cs="Arial"/>
          <w:bCs/>
          <w:szCs w:val="20"/>
        </w:rPr>
        <w:t xml:space="preserve"> této veřejné zakázky</w:t>
      </w:r>
    </w:p>
    <w:p w:rsidR="00ED26C8" w:rsidRPr="009876B9" w:rsidRDefault="000D082C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40" w:name="_Toc372138677"/>
      <w:bookmarkStart w:id="141" w:name="_Toc473537666"/>
      <w:bookmarkEnd w:id="140"/>
      <w:r>
        <w:rPr>
          <w:caps/>
          <w:color w:val="FFFFFF"/>
          <w:sz w:val="20"/>
          <w:szCs w:val="20"/>
        </w:rPr>
        <w:t>VYSVĚTLENÍ ZADÁVACÍ DOKUMENTACE</w:t>
      </w:r>
      <w:r w:rsidRPr="00370AB9">
        <w:rPr>
          <w:caps/>
          <w:color w:val="FFFFFF"/>
          <w:sz w:val="20"/>
          <w:szCs w:val="20"/>
        </w:rPr>
        <w:t xml:space="preserve"> </w:t>
      </w:r>
      <w:r w:rsidR="00ED26C8" w:rsidRPr="009876B9">
        <w:rPr>
          <w:caps/>
          <w:color w:val="FFFFFF"/>
          <w:sz w:val="20"/>
          <w:szCs w:val="20"/>
        </w:rPr>
        <w:t>a prohlídka místa plnění</w:t>
      </w:r>
      <w:bookmarkEnd w:id="139"/>
      <w:bookmarkEnd w:id="141"/>
    </w:p>
    <w:p w:rsidR="000D082C" w:rsidRPr="000D082C" w:rsidRDefault="000D082C" w:rsidP="007E75D9">
      <w:pPr>
        <w:spacing w:after="120" w:line="280" w:lineRule="atLeast"/>
        <w:rPr>
          <w:rFonts w:cs="Arial"/>
          <w:color w:val="000000"/>
        </w:rPr>
      </w:pPr>
      <w:r w:rsidRPr="000D082C">
        <w:rPr>
          <w:rFonts w:cs="Arial"/>
          <w:color w:val="000000"/>
        </w:rPr>
        <w:t>Zadavatel může zadávací dokumentaci vysvětlit, pokud takové vysvětlení, případně související dokumenty, uveřejní na profilu zadavatele, a to nejméně 5 pracovních dnů před uplynutím lhůty pro podání nabídek.</w:t>
      </w:r>
    </w:p>
    <w:p w:rsidR="000D082C" w:rsidRDefault="000D082C" w:rsidP="007E75D9">
      <w:pPr>
        <w:spacing w:after="120" w:line="280" w:lineRule="atLeast"/>
        <w:rPr>
          <w:rFonts w:cs="Arial"/>
          <w:color w:val="000000"/>
        </w:rPr>
      </w:pPr>
      <w:r w:rsidRPr="000D082C">
        <w:rPr>
          <w:rFonts w:cs="Arial"/>
          <w:color w:val="000000"/>
        </w:rPr>
        <w:t>Pokud o vysvětlení zadávací dokumentace písemně požádá dodavatel, zadavatel vysvětlení uveřejní, včetně přesného znění žádosti bez identifikace tohoto dodavatele</w:t>
      </w:r>
      <w:r w:rsidR="00113759">
        <w:rPr>
          <w:rFonts w:cs="Arial"/>
          <w:color w:val="000000"/>
        </w:rPr>
        <w:t xml:space="preserve"> na</w:t>
      </w:r>
      <w:r w:rsidR="007E75D9">
        <w:rPr>
          <w:rFonts w:cs="Arial"/>
          <w:color w:val="000000"/>
        </w:rPr>
        <w:t xml:space="preserve"> profilu zadavatele dle čl. 14 této zadávací dokumentace</w:t>
      </w:r>
      <w:r w:rsidRPr="000D082C">
        <w:rPr>
          <w:rFonts w:cs="Arial"/>
          <w:color w:val="000000"/>
        </w:rPr>
        <w:t xml:space="preserve">. Zadavatel není povinen vysvětlení </w:t>
      </w:r>
      <w:r w:rsidR="00555250">
        <w:rPr>
          <w:rFonts w:cs="Arial"/>
          <w:color w:val="000000"/>
        </w:rPr>
        <w:t>poskytnout, pokud není žádost o </w:t>
      </w:r>
      <w:r w:rsidRPr="000D082C">
        <w:rPr>
          <w:rFonts w:cs="Arial"/>
          <w:color w:val="000000"/>
        </w:rPr>
        <w:t>vysvětlení doručena včas, a to alespoň 3 pracovní dny před uplynutím shora uvedené lhůty 5 pracovních dnů</w:t>
      </w:r>
      <w:r w:rsidR="005924A7">
        <w:rPr>
          <w:rStyle w:val="Znakapoznpodarou"/>
          <w:color w:val="000000"/>
        </w:rPr>
        <w:footnoteReference w:id="4"/>
      </w:r>
      <w:r w:rsidRPr="000D082C">
        <w:rPr>
          <w:rFonts w:cs="Arial"/>
          <w:color w:val="000000"/>
        </w:rPr>
        <w:t>. Pokud zadavatel na žádost o vysvětlení, která není doručena včas, vysvětlení poskytne, nemusí uvedené lhůty dodržet.</w:t>
      </w:r>
    </w:p>
    <w:p w:rsidR="005F1393" w:rsidRPr="000D082C" w:rsidRDefault="005F1393" w:rsidP="007E75D9">
      <w:pPr>
        <w:spacing w:after="120" w:line="280" w:lineRule="atLeast"/>
        <w:rPr>
          <w:rFonts w:cs="Arial"/>
          <w:color w:val="000000"/>
        </w:rPr>
      </w:pPr>
      <w:r w:rsidRPr="000D082C">
        <w:rPr>
          <w:rFonts w:cs="Arial"/>
          <w:color w:val="000000"/>
        </w:rPr>
        <w:t>Zadavatel upozorňuje, že v rámci zachování zásady transparentnosti, rovného zacházení a zákazu diskriminace v rámci zadávacího řízení této veřejné zakázky musí být veškerá komunikace se</w:t>
      </w:r>
      <w:r w:rsidR="00057DFB" w:rsidRPr="000D082C">
        <w:rPr>
          <w:rFonts w:cs="Arial"/>
          <w:color w:val="000000"/>
        </w:rPr>
        <w:t> </w:t>
      </w:r>
      <w:r w:rsidRPr="000D082C">
        <w:rPr>
          <w:rFonts w:cs="Arial"/>
          <w:color w:val="000000"/>
        </w:rPr>
        <w:t>zadavatelem vedena pouze písemnou formou. Jakýkoliv další způsob, např. osobní jednání apod., je</w:t>
      </w:r>
      <w:r w:rsidR="00057DFB" w:rsidRPr="000D082C">
        <w:rPr>
          <w:rFonts w:cs="Arial"/>
          <w:color w:val="000000"/>
        </w:rPr>
        <w:t> </w:t>
      </w:r>
      <w:r w:rsidRPr="000D082C">
        <w:rPr>
          <w:rFonts w:cs="Arial"/>
          <w:color w:val="000000"/>
        </w:rPr>
        <w:t>vyloučen.</w:t>
      </w:r>
    </w:p>
    <w:p w:rsidR="002B475E" w:rsidRDefault="00C6520E" w:rsidP="007E75D9">
      <w:pPr>
        <w:spacing w:after="120" w:line="280" w:lineRule="atLeast"/>
      </w:pPr>
      <w:r w:rsidRPr="002B475E">
        <w:rPr>
          <w:rFonts w:cs="Arial"/>
          <w:snapToGrid w:val="0"/>
          <w:szCs w:val="20"/>
        </w:rPr>
        <w:t xml:space="preserve">Žádost o dodatečné informace doručí dodavatel na adresu sídla </w:t>
      </w:r>
      <w:r w:rsidR="000D082C" w:rsidRPr="002B475E">
        <w:rPr>
          <w:rFonts w:cs="Arial"/>
          <w:snapToGrid w:val="0"/>
          <w:szCs w:val="20"/>
        </w:rPr>
        <w:t xml:space="preserve">kontaktní osoby </w:t>
      </w:r>
      <w:r w:rsidRPr="002B475E">
        <w:rPr>
          <w:rFonts w:cs="Arial"/>
          <w:snapToGrid w:val="0"/>
          <w:szCs w:val="20"/>
        </w:rPr>
        <w:t>zadavatele, tj. na adresu:</w:t>
      </w:r>
      <w:r w:rsidRPr="002B475E">
        <w:rPr>
          <w:rFonts w:cs="Arial"/>
          <w:szCs w:val="20"/>
        </w:rPr>
        <w:t xml:space="preserve"> </w:t>
      </w:r>
      <w:hyperlink r:id="rId19" w:history="1">
        <w:r w:rsidR="002B475E" w:rsidRPr="005924A7">
          <w:rPr>
            <w:rStyle w:val="Hypertextovodkaz"/>
            <w:rFonts w:ascii="Arial" w:hAnsi="Arial" w:cs="Arial"/>
            <w:b/>
          </w:rPr>
          <w:t>vz@mt-legal.com</w:t>
        </w:r>
      </w:hyperlink>
      <w:r w:rsidR="002B475E">
        <w:rPr>
          <w:rFonts w:cs="Arial"/>
          <w:szCs w:val="20"/>
        </w:rPr>
        <w:t xml:space="preserve"> (</w:t>
      </w:r>
      <w:r w:rsidR="002B475E" w:rsidRPr="005C1C1A">
        <w:rPr>
          <w:rFonts w:cs="Arial"/>
          <w:snapToGrid w:val="0"/>
          <w:szCs w:val="20"/>
        </w:rPr>
        <w:t xml:space="preserve">MT </w:t>
      </w:r>
      <w:proofErr w:type="spellStart"/>
      <w:r w:rsidR="002B475E" w:rsidRPr="005C1C1A">
        <w:rPr>
          <w:rFonts w:cs="Arial"/>
          <w:snapToGrid w:val="0"/>
          <w:szCs w:val="20"/>
        </w:rPr>
        <w:t>Legal</w:t>
      </w:r>
      <w:proofErr w:type="spellEnd"/>
      <w:r w:rsidR="002B475E" w:rsidRPr="005C1C1A">
        <w:rPr>
          <w:rFonts w:cs="Arial"/>
          <w:snapToGrid w:val="0"/>
          <w:szCs w:val="20"/>
        </w:rPr>
        <w:t xml:space="preserve"> s.r.o., advokátní kancelář</w:t>
      </w:r>
      <w:r w:rsidR="002B475E">
        <w:rPr>
          <w:rFonts w:cs="Arial"/>
          <w:szCs w:val="20"/>
        </w:rPr>
        <w:t xml:space="preserve">, </w:t>
      </w:r>
      <w:r w:rsidR="002B475E" w:rsidRPr="005C1C1A">
        <w:rPr>
          <w:rFonts w:cs="Arial"/>
          <w:snapToGrid w:val="0"/>
          <w:szCs w:val="20"/>
        </w:rPr>
        <w:t>Karoliny Světlé 25, 110 00 Praha 1</w:t>
      </w:r>
      <w:r w:rsidR="002B475E">
        <w:rPr>
          <w:rFonts w:cs="Arial"/>
          <w:szCs w:val="20"/>
        </w:rPr>
        <w:t xml:space="preserve">). </w:t>
      </w:r>
      <w:r w:rsidR="002B475E" w:rsidRPr="006576A3">
        <w:t xml:space="preserve">V žádosti o </w:t>
      </w:r>
      <w:r w:rsidR="002B475E">
        <w:t>vysvětlení zadávací dokumentace</w:t>
      </w:r>
      <w:r w:rsidR="002B475E" w:rsidRPr="006576A3">
        <w:t xml:space="preserve"> musí být uvedeny identifikační a kontaktní údaje dodavatele</w:t>
      </w:r>
      <w:r w:rsidR="002B475E" w:rsidRPr="006576A3">
        <w:rPr>
          <w:rFonts w:cs="Arial"/>
        </w:rPr>
        <w:t xml:space="preserve"> a informace o tom, ke které veřejné zakázce se žádost vztahuje</w:t>
      </w:r>
      <w:r w:rsidR="002B475E" w:rsidRPr="006576A3">
        <w:t>.</w:t>
      </w:r>
    </w:p>
    <w:p w:rsidR="002B475E" w:rsidRDefault="002B475E" w:rsidP="007E75D9">
      <w:pPr>
        <w:spacing w:after="120" w:line="280" w:lineRule="atLeast"/>
      </w:pPr>
      <w:r>
        <w:t>Zadavatel je oprávněn uveřejnit na profilu zadavatele za podmínek § 99 ZZVZ rovněž změnu nebo doplnění zadávací dokumentace.</w:t>
      </w:r>
    </w:p>
    <w:p w:rsidR="005F1393" w:rsidRPr="00135C5F" w:rsidRDefault="002B475E" w:rsidP="007E75D9">
      <w:pPr>
        <w:spacing w:after="120" w:line="280" w:lineRule="atLeast"/>
      </w:pPr>
      <w:r>
        <w:rPr>
          <w:rFonts w:cs="Arial"/>
          <w:szCs w:val="20"/>
        </w:rPr>
        <w:t xml:space="preserve"> </w:t>
      </w:r>
      <w:r w:rsidR="00C6520E" w:rsidRPr="00972CDA">
        <w:rPr>
          <w:rFonts w:cs="Arial"/>
        </w:rPr>
        <w:t>Prohlídka místa plnění veřejné zakázky nebude vzhledem k charakteru veřejné zakázky uskutečněna</w:t>
      </w:r>
      <w:r w:rsidR="005F1393" w:rsidRPr="00135C5F">
        <w:t>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42" w:name="_Toc372138679"/>
      <w:bookmarkStart w:id="143" w:name="_Toc372138680"/>
      <w:bookmarkStart w:id="144" w:name="_Toc372138681"/>
      <w:bookmarkStart w:id="145" w:name="_Toc372138682"/>
      <w:bookmarkStart w:id="146" w:name="_Toc372138683"/>
      <w:bookmarkStart w:id="147" w:name="_Toc278564627"/>
      <w:bookmarkStart w:id="148" w:name="_Toc406010386"/>
      <w:bookmarkStart w:id="149" w:name="_Toc473537667"/>
      <w:bookmarkEnd w:id="142"/>
      <w:bookmarkEnd w:id="143"/>
      <w:bookmarkEnd w:id="144"/>
      <w:bookmarkEnd w:id="145"/>
      <w:bookmarkEnd w:id="146"/>
      <w:r w:rsidRPr="009876B9">
        <w:rPr>
          <w:caps/>
          <w:color w:val="FFFFFF"/>
          <w:sz w:val="20"/>
          <w:szCs w:val="20"/>
        </w:rPr>
        <w:lastRenderedPageBreak/>
        <w:t>Lhůta, místo a způsob pro podání nabídek</w:t>
      </w:r>
      <w:bookmarkEnd w:id="147"/>
      <w:bookmarkEnd w:id="148"/>
      <w:bookmarkEnd w:id="149"/>
    </w:p>
    <w:p w:rsidR="008B4D3C" w:rsidRDefault="004824D2" w:rsidP="004824D2">
      <w:pPr>
        <w:spacing w:before="120" w:line="280" w:lineRule="atLeast"/>
        <w:ind w:right="-108"/>
        <w:rPr>
          <w:rFonts w:cs="Arial"/>
          <w:szCs w:val="20"/>
        </w:rPr>
      </w:pPr>
      <w:r w:rsidRPr="007F4BDC">
        <w:rPr>
          <w:rFonts w:cs="Arial"/>
          <w:szCs w:val="20"/>
        </w:rPr>
        <w:t>Nabídky se podávají písemnou formou</w:t>
      </w:r>
      <w:r w:rsidR="00B42060">
        <w:rPr>
          <w:rFonts w:cs="Arial"/>
          <w:szCs w:val="20"/>
        </w:rPr>
        <w:t xml:space="preserve"> v listinné podobě</w:t>
      </w:r>
      <w:r w:rsidRPr="007F4BDC">
        <w:rPr>
          <w:rFonts w:cs="Arial"/>
          <w:szCs w:val="20"/>
        </w:rPr>
        <w:t>. Nabídky se podávají v uzavřené obálce opatřené na</w:t>
      </w:r>
      <w:r w:rsidR="00057DFB">
        <w:rPr>
          <w:rFonts w:cs="Arial"/>
          <w:szCs w:val="20"/>
        </w:rPr>
        <w:t> </w:t>
      </w:r>
      <w:r w:rsidRPr="007F4BDC">
        <w:rPr>
          <w:rFonts w:cs="Arial"/>
          <w:szCs w:val="20"/>
        </w:rPr>
        <w:t xml:space="preserve">uzavřeních razítkem či podpisem </w:t>
      </w:r>
      <w:r w:rsidR="00B877D9">
        <w:rPr>
          <w:rFonts w:cs="Arial"/>
          <w:szCs w:val="20"/>
        </w:rPr>
        <w:t>účastník</w:t>
      </w:r>
      <w:r w:rsidR="00200299">
        <w:rPr>
          <w:rFonts w:cs="Arial"/>
          <w:szCs w:val="20"/>
        </w:rPr>
        <w:t>a</w:t>
      </w:r>
      <w:r w:rsidRPr="007F4BDC">
        <w:rPr>
          <w:rFonts w:cs="Arial"/>
          <w:szCs w:val="20"/>
        </w:rPr>
        <w:t xml:space="preserve">, je-li fyzickou osobou, nebo statutárního orgánu </w:t>
      </w:r>
      <w:r w:rsidR="00B877D9">
        <w:rPr>
          <w:rFonts w:cs="Arial"/>
          <w:szCs w:val="20"/>
        </w:rPr>
        <w:t>účastník</w:t>
      </w:r>
      <w:r w:rsidR="00200299">
        <w:rPr>
          <w:rFonts w:cs="Arial"/>
          <w:szCs w:val="20"/>
        </w:rPr>
        <w:t>a</w:t>
      </w:r>
      <w:r w:rsidRPr="007F4BDC">
        <w:rPr>
          <w:rFonts w:cs="Arial"/>
          <w:szCs w:val="20"/>
        </w:rPr>
        <w:t xml:space="preserve"> (nebo jiné oprávněné osoby), je-li </w:t>
      </w:r>
      <w:r w:rsidR="00B877D9">
        <w:rPr>
          <w:rFonts w:cs="Arial"/>
          <w:szCs w:val="20"/>
        </w:rPr>
        <w:t>účastník</w:t>
      </w:r>
      <w:r w:rsidRPr="007F4BDC">
        <w:rPr>
          <w:rFonts w:cs="Arial"/>
          <w:szCs w:val="20"/>
        </w:rPr>
        <w:t xml:space="preserve"> právnickou osobou, a označené </w:t>
      </w:r>
      <w:r w:rsidRPr="007F4BDC">
        <w:rPr>
          <w:rFonts w:cs="Arial"/>
          <w:b/>
          <w:szCs w:val="20"/>
        </w:rPr>
        <w:t>názvem veřejné zakázky</w:t>
      </w:r>
      <w:r w:rsidRPr="007F4BDC">
        <w:rPr>
          <w:rFonts w:cs="Arial"/>
          <w:szCs w:val="20"/>
        </w:rPr>
        <w:t xml:space="preserve"> s uvedením výzvy „</w:t>
      </w:r>
      <w:r w:rsidRPr="007F4BDC">
        <w:rPr>
          <w:rFonts w:cs="Arial"/>
          <w:b/>
          <w:szCs w:val="20"/>
        </w:rPr>
        <w:t>Nabídka - Neotevírat</w:t>
      </w:r>
      <w:r w:rsidRPr="007F4BDC">
        <w:rPr>
          <w:rFonts w:cs="Arial"/>
          <w:szCs w:val="20"/>
        </w:rPr>
        <w:t>“, na které musí být uvedena adresa,</w:t>
      </w:r>
      <w:r w:rsidR="00200299">
        <w:rPr>
          <w:rFonts w:cs="Arial"/>
          <w:szCs w:val="20"/>
        </w:rPr>
        <w:t xml:space="preserve"> </w:t>
      </w:r>
      <w:r w:rsidR="00200299" w:rsidRPr="00370AB9">
        <w:rPr>
          <w:rFonts w:cs="Arial"/>
          <w:szCs w:val="20"/>
        </w:rPr>
        <w:t xml:space="preserve">na niž je možné vyrozumět </w:t>
      </w:r>
      <w:r w:rsidR="00200299">
        <w:rPr>
          <w:rFonts w:cs="Arial"/>
          <w:szCs w:val="20"/>
        </w:rPr>
        <w:t>dodavatel</w:t>
      </w:r>
      <w:r w:rsidR="00200299" w:rsidRPr="00370AB9">
        <w:rPr>
          <w:rFonts w:cs="Arial"/>
          <w:szCs w:val="20"/>
        </w:rPr>
        <w:t>e o tom, že jeho nabídka byla podána po uplynutí lhůty.</w:t>
      </w:r>
    </w:p>
    <w:p w:rsidR="004824D2" w:rsidRPr="007F4BDC" w:rsidRDefault="008B4D3C" w:rsidP="004824D2">
      <w:pPr>
        <w:spacing w:before="120" w:line="280" w:lineRule="atLeast"/>
        <w:ind w:right="-108"/>
        <w:rPr>
          <w:rFonts w:cs="Arial"/>
          <w:szCs w:val="20"/>
        </w:rPr>
      </w:pPr>
      <w:r>
        <w:t>Nabídka musí být podepsána v souladu s obecnými právními předpisy.</w:t>
      </w:r>
    </w:p>
    <w:p w:rsidR="004824D2" w:rsidRPr="007F4BDC" w:rsidRDefault="004824D2" w:rsidP="004824D2">
      <w:pPr>
        <w:spacing w:before="120" w:line="280" w:lineRule="atLeast"/>
        <w:ind w:right="-108"/>
        <w:rPr>
          <w:rFonts w:cs="Arial"/>
          <w:szCs w:val="20"/>
        </w:rPr>
      </w:pPr>
      <w:r w:rsidRPr="007F4BDC">
        <w:rPr>
          <w:rFonts w:cs="Arial"/>
          <w:szCs w:val="20"/>
        </w:rPr>
        <w:t xml:space="preserve">Nabídka musí obsahovat návrh smlouvy podepsaný osobou oprávněnou </w:t>
      </w:r>
      <w:r w:rsidRPr="007F4BDC">
        <w:rPr>
          <w:rFonts w:cs="Arial"/>
          <w:szCs w:val="20"/>
          <w:u w:val="single"/>
        </w:rPr>
        <w:t>zastupovat</w:t>
      </w:r>
      <w:r w:rsidRPr="007F4BDC">
        <w:rPr>
          <w:rFonts w:cs="Arial"/>
          <w:szCs w:val="20"/>
        </w:rPr>
        <w:t xml:space="preserve"> </w:t>
      </w:r>
      <w:r w:rsidR="00B877D9">
        <w:rPr>
          <w:rFonts w:cs="Arial"/>
          <w:szCs w:val="20"/>
        </w:rPr>
        <w:t>účastník</w:t>
      </w:r>
      <w:r w:rsidR="00200299">
        <w:rPr>
          <w:rFonts w:cs="Arial"/>
          <w:szCs w:val="20"/>
        </w:rPr>
        <w:t>a</w:t>
      </w:r>
      <w:r w:rsidRPr="007F4BDC">
        <w:rPr>
          <w:rFonts w:cs="Arial"/>
          <w:szCs w:val="20"/>
        </w:rPr>
        <w:t>.</w:t>
      </w:r>
    </w:p>
    <w:p w:rsidR="004824D2" w:rsidRPr="007F4BDC" w:rsidRDefault="00B877D9" w:rsidP="004824D2">
      <w:pPr>
        <w:spacing w:before="120" w:line="280" w:lineRule="atLeast"/>
        <w:ind w:right="-108"/>
        <w:rPr>
          <w:rFonts w:cs="Arial"/>
          <w:b/>
          <w:szCs w:val="20"/>
        </w:rPr>
      </w:pPr>
      <w:r>
        <w:rPr>
          <w:rFonts w:cs="Arial"/>
          <w:b/>
          <w:szCs w:val="20"/>
        </w:rPr>
        <w:t>Účastník</w:t>
      </w:r>
      <w:r w:rsidR="004824D2" w:rsidRPr="007F4BDC">
        <w:rPr>
          <w:rFonts w:cs="Arial"/>
          <w:b/>
          <w:szCs w:val="20"/>
        </w:rPr>
        <w:t xml:space="preserve"> je povinen podat nabídku osobně nebo zaslat poštou na adresu zadavatele: Na</w:t>
      </w:r>
      <w:r w:rsidR="00057DFB">
        <w:rPr>
          <w:rFonts w:cs="Arial"/>
          <w:b/>
          <w:szCs w:val="20"/>
        </w:rPr>
        <w:t> </w:t>
      </w:r>
      <w:r w:rsidR="004824D2" w:rsidRPr="007F4BDC">
        <w:rPr>
          <w:rFonts w:cs="Arial"/>
          <w:b/>
          <w:szCs w:val="20"/>
        </w:rPr>
        <w:t>Poříčním právu 1/376, 120 00 Praha 2 (podatelna</w:t>
      </w:r>
      <w:r w:rsidR="004824D2" w:rsidRPr="007F4BDC">
        <w:rPr>
          <w:rStyle w:val="Znakapoznpodarou"/>
          <w:rFonts w:ascii="Arial" w:hAnsi="Arial" w:cs="Arial"/>
          <w:b/>
          <w:szCs w:val="20"/>
        </w:rPr>
        <w:footnoteReference w:id="5"/>
      </w:r>
      <w:r w:rsidR="004824D2" w:rsidRPr="007F4BDC">
        <w:rPr>
          <w:rFonts w:cs="Arial"/>
          <w:b/>
          <w:szCs w:val="20"/>
        </w:rPr>
        <w:t>).</w:t>
      </w:r>
    </w:p>
    <w:p w:rsidR="004824D2" w:rsidRPr="007F4BDC" w:rsidRDefault="004824D2" w:rsidP="004824D2">
      <w:pPr>
        <w:spacing w:before="120" w:line="280" w:lineRule="atLeast"/>
        <w:ind w:right="-108"/>
        <w:rPr>
          <w:rFonts w:cs="Arial"/>
          <w:b/>
          <w:szCs w:val="20"/>
        </w:rPr>
      </w:pPr>
      <w:r w:rsidRPr="007F4BDC">
        <w:rPr>
          <w:rFonts w:cs="Arial"/>
          <w:b/>
          <w:szCs w:val="20"/>
        </w:rPr>
        <w:tab/>
      </w:r>
    </w:p>
    <w:p w:rsidR="004824D2" w:rsidRPr="007F4BDC" w:rsidRDefault="004824D2" w:rsidP="004824D2">
      <w:pPr>
        <w:spacing w:before="120" w:line="280" w:lineRule="atLeast"/>
        <w:ind w:right="-108"/>
        <w:rPr>
          <w:rFonts w:cs="Arial"/>
          <w:b/>
          <w:szCs w:val="20"/>
        </w:rPr>
      </w:pPr>
      <w:r w:rsidRPr="007F4BDC">
        <w:rPr>
          <w:rFonts w:cs="Arial"/>
          <w:b/>
          <w:szCs w:val="20"/>
        </w:rPr>
        <w:t xml:space="preserve">Lhůta pro podání nabídek: </w:t>
      </w:r>
    </w:p>
    <w:p w:rsidR="004824D2" w:rsidRPr="007F4BDC" w:rsidRDefault="007B15E2" w:rsidP="004824D2">
      <w:pPr>
        <w:spacing w:before="120" w:line="280" w:lineRule="atLeast"/>
        <w:ind w:right="-108" w:firstLine="708"/>
        <w:rPr>
          <w:rFonts w:cs="Arial"/>
          <w:b/>
          <w:szCs w:val="20"/>
        </w:rPr>
      </w:pPr>
      <w:r w:rsidRPr="00190F82">
        <w:rPr>
          <w:b/>
        </w:rPr>
        <w:t>Datum:</w:t>
      </w:r>
      <w:r w:rsidRPr="00190F82">
        <w:rPr>
          <w:b/>
        </w:rPr>
        <w:tab/>
      </w:r>
      <w:r w:rsidRPr="00190F82">
        <w:rPr>
          <w:b/>
        </w:rPr>
        <w:tab/>
      </w:r>
      <w:del w:id="150" w:author="Autor">
        <w:r w:rsidRPr="00190F82">
          <w:rPr>
            <w:b/>
          </w:rPr>
          <w:delText>7</w:delText>
        </w:r>
      </w:del>
      <w:ins w:id="151" w:author="Autor">
        <w:r w:rsidR="008E1440" w:rsidRPr="00190F82">
          <w:rPr>
            <w:b/>
          </w:rPr>
          <w:t>21</w:t>
        </w:r>
      </w:ins>
      <w:r w:rsidRPr="00190F82">
        <w:rPr>
          <w:b/>
        </w:rPr>
        <w:t>. 3. 2017</w:t>
      </w:r>
      <w:del w:id="152" w:author="Autor">
        <w:r w:rsidR="004824D2" w:rsidRPr="00190F82">
          <w:rPr>
            <w:rFonts w:cs="Arial"/>
            <w:szCs w:val="20"/>
          </w:rPr>
          <w:tab/>
        </w:r>
        <w:r w:rsidR="004824D2" w:rsidRPr="00190F82">
          <w:rPr>
            <w:rFonts w:cs="Arial"/>
            <w:szCs w:val="20"/>
          </w:rPr>
          <w:tab/>
        </w:r>
        <w:r w:rsidR="004824D2" w:rsidRPr="00190F82">
          <w:rPr>
            <w:rFonts w:cs="Arial"/>
            <w:szCs w:val="20"/>
          </w:rPr>
          <w:tab/>
        </w:r>
      </w:del>
      <w:ins w:id="153" w:author="Autor">
        <w:r w:rsidR="004824D2" w:rsidRPr="00190F82">
          <w:rPr>
            <w:rFonts w:cs="Arial"/>
            <w:szCs w:val="20"/>
          </w:rPr>
          <w:tab/>
        </w:r>
        <w:r w:rsidR="004824D2" w:rsidRPr="00190F82">
          <w:rPr>
            <w:rFonts w:cs="Arial"/>
            <w:szCs w:val="20"/>
          </w:rPr>
          <w:tab/>
        </w:r>
        <w:r w:rsidR="004824D2" w:rsidRPr="00190F82">
          <w:rPr>
            <w:rFonts w:cs="Arial"/>
            <w:szCs w:val="20"/>
          </w:rPr>
          <w:tab/>
        </w:r>
      </w:ins>
      <w:r w:rsidRPr="00190F82">
        <w:tab/>
      </w:r>
      <w:r w:rsidRPr="00190F82">
        <w:rPr>
          <w:b/>
        </w:rPr>
        <w:t>Hodina: 13:00</w:t>
      </w:r>
    </w:p>
    <w:p w:rsidR="004824D2" w:rsidRPr="007F4BDC" w:rsidRDefault="004824D2" w:rsidP="004824D2">
      <w:pPr>
        <w:tabs>
          <w:tab w:val="num" w:pos="1440"/>
        </w:tabs>
        <w:spacing w:before="120" w:line="280" w:lineRule="atLeast"/>
        <w:ind w:right="-108"/>
        <w:rPr>
          <w:rFonts w:cs="Arial"/>
          <w:szCs w:val="20"/>
        </w:rPr>
      </w:pPr>
    </w:p>
    <w:p w:rsidR="004824D2" w:rsidRPr="007F4BDC" w:rsidRDefault="004824D2" w:rsidP="004824D2">
      <w:pPr>
        <w:tabs>
          <w:tab w:val="num" w:pos="1440"/>
        </w:tabs>
        <w:spacing w:before="120" w:line="280" w:lineRule="atLeast"/>
        <w:ind w:right="-108"/>
        <w:rPr>
          <w:rFonts w:cs="Arial"/>
          <w:szCs w:val="20"/>
        </w:rPr>
      </w:pPr>
      <w:r w:rsidRPr="007F4BDC">
        <w:rPr>
          <w:rFonts w:cs="Arial"/>
          <w:szCs w:val="20"/>
        </w:rPr>
        <w:t>Za účelem efektivní kontroly nabídek při otevírání obálek s nabídkami a následně při posouzení a</w:t>
      </w:r>
      <w:r w:rsidR="00057DFB">
        <w:rPr>
          <w:rFonts w:cs="Arial"/>
          <w:szCs w:val="20"/>
        </w:rPr>
        <w:t> </w:t>
      </w:r>
      <w:r w:rsidRPr="007F4BDC">
        <w:rPr>
          <w:rFonts w:cs="Arial"/>
          <w:szCs w:val="20"/>
        </w:rPr>
        <w:t xml:space="preserve">hodnocení nabídek je vhodné, aby </w:t>
      </w:r>
      <w:r w:rsidR="00B877D9">
        <w:rPr>
          <w:rFonts w:cs="Arial"/>
          <w:szCs w:val="20"/>
        </w:rPr>
        <w:t>účastník</w:t>
      </w:r>
      <w:r w:rsidRPr="007F4BDC">
        <w:rPr>
          <w:rFonts w:cs="Arial"/>
          <w:szCs w:val="20"/>
        </w:rPr>
        <w:t xml:space="preserve"> předložil nabídku ve </w:t>
      </w:r>
      <w:r w:rsidRPr="007F4BDC">
        <w:rPr>
          <w:rFonts w:cs="Arial"/>
          <w:b/>
          <w:szCs w:val="20"/>
        </w:rPr>
        <w:t>3 vyhotoveních</w:t>
      </w:r>
      <w:r w:rsidRPr="007F4BDC">
        <w:rPr>
          <w:rFonts w:cs="Arial"/>
          <w:szCs w:val="20"/>
        </w:rPr>
        <w:t xml:space="preserve"> (tj. 1 originál a</w:t>
      </w:r>
      <w:r w:rsidR="00057DFB">
        <w:rPr>
          <w:rFonts w:cs="Arial"/>
          <w:szCs w:val="20"/>
        </w:rPr>
        <w:t> </w:t>
      </w:r>
      <w:r w:rsidRPr="007F4BDC">
        <w:rPr>
          <w:rFonts w:cs="Arial"/>
          <w:szCs w:val="20"/>
        </w:rPr>
        <w:t>2</w:t>
      </w:r>
      <w:r w:rsidR="00057DFB">
        <w:rPr>
          <w:rFonts w:cs="Arial"/>
          <w:szCs w:val="20"/>
        </w:rPr>
        <w:t> </w:t>
      </w:r>
      <w:r w:rsidRPr="007F4BDC">
        <w:rPr>
          <w:rFonts w:cs="Arial"/>
          <w:szCs w:val="20"/>
        </w:rPr>
        <w:t>kopie, a to v jediné obálce). Všechny listy nabídky budou navzájem pevně spojeny či sešity tak, aby byly dostatečně zabezpečeny před jejich vyjmutím z nabídky. Všechny výtisky budou řádně čitelné, bez škrtů a přepisů. Všechny stránky nabídky, resp. jednotlivých výtisků, budou očíslovány vzestupnou kontinuální řadou; není třeba číslovat originály či úředně ověřené kopie požadovaných dokumentů.</w:t>
      </w:r>
    </w:p>
    <w:p w:rsidR="004824D2" w:rsidRPr="007F4BDC" w:rsidRDefault="00B877D9" w:rsidP="004824D2">
      <w:pPr>
        <w:tabs>
          <w:tab w:val="num" w:pos="1440"/>
        </w:tabs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4824D2" w:rsidRPr="007F4BDC">
        <w:rPr>
          <w:rFonts w:cs="Arial"/>
          <w:szCs w:val="20"/>
        </w:rPr>
        <w:t xml:space="preserve"> v nabídce výslovně uvede jednu kontaktní adresu pro písemný styk mezi </w:t>
      </w:r>
      <w:r>
        <w:rPr>
          <w:rFonts w:cs="Arial"/>
          <w:szCs w:val="20"/>
        </w:rPr>
        <w:t>účastník</w:t>
      </w:r>
      <w:r w:rsidR="004824D2" w:rsidRPr="007F4BDC">
        <w:rPr>
          <w:rFonts w:cs="Arial"/>
          <w:szCs w:val="20"/>
        </w:rPr>
        <w:t>em a</w:t>
      </w:r>
      <w:r w:rsidR="00057DFB">
        <w:rPr>
          <w:rFonts w:cs="Arial"/>
          <w:szCs w:val="20"/>
        </w:rPr>
        <w:t> </w:t>
      </w:r>
      <w:r w:rsidR="004824D2" w:rsidRPr="007F4BDC">
        <w:rPr>
          <w:rFonts w:cs="Arial"/>
          <w:szCs w:val="20"/>
        </w:rPr>
        <w:t>zadavatelem.</w:t>
      </w:r>
    </w:p>
    <w:p w:rsidR="004824D2" w:rsidRPr="007F4BDC" w:rsidRDefault="00B877D9" w:rsidP="004824D2">
      <w:pPr>
        <w:tabs>
          <w:tab w:val="num" w:pos="1440"/>
        </w:tabs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4824D2" w:rsidRPr="007F4BDC">
        <w:rPr>
          <w:rFonts w:cs="Arial"/>
          <w:szCs w:val="20"/>
        </w:rPr>
        <w:t xml:space="preserve"> předloží nabídku vedle listinné formy též v elektronické podobě na CD; informace na CD mají pouze informativní povahu. Každý </w:t>
      </w:r>
      <w:r>
        <w:rPr>
          <w:rFonts w:cs="Arial"/>
          <w:szCs w:val="20"/>
        </w:rPr>
        <w:t>účastník</w:t>
      </w:r>
      <w:r w:rsidR="004824D2" w:rsidRPr="007F4BDC">
        <w:rPr>
          <w:rFonts w:cs="Arial"/>
          <w:szCs w:val="20"/>
        </w:rPr>
        <w:t xml:space="preserve"> je povinen předložit návrh Smlouvy v elektronické podobě v editovatelném formátu např. Word (doc</w:t>
      </w:r>
      <w:r w:rsidR="002934C6">
        <w:rPr>
          <w:rFonts w:cs="Arial"/>
          <w:szCs w:val="20"/>
        </w:rPr>
        <w:t>/</w:t>
      </w:r>
      <w:proofErr w:type="spellStart"/>
      <w:r w:rsidR="002934C6">
        <w:rPr>
          <w:rFonts w:cs="Arial"/>
          <w:szCs w:val="20"/>
        </w:rPr>
        <w:t>docx</w:t>
      </w:r>
      <w:proofErr w:type="spellEnd"/>
      <w:r w:rsidR="004824D2" w:rsidRPr="007F4BDC">
        <w:rPr>
          <w:rFonts w:cs="Arial"/>
          <w:szCs w:val="20"/>
        </w:rPr>
        <w:t>).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54" w:name="_Toc278564628"/>
      <w:bookmarkStart w:id="155" w:name="_Toc406010387"/>
      <w:bookmarkStart w:id="156" w:name="_Toc473537668"/>
      <w:r w:rsidRPr="009876B9">
        <w:rPr>
          <w:caps/>
          <w:color w:val="FFFFFF"/>
          <w:sz w:val="20"/>
          <w:szCs w:val="20"/>
        </w:rPr>
        <w:t>Termín otevírání obálek s nabídkami</w:t>
      </w:r>
      <w:bookmarkEnd w:id="154"/>
      <w:bookmarkEnd w:id="155"/>
      <w:bookmarkEnd w:id="156"/>
    </w:p>
    <w:p w:rsidR="00A749C4" w:rsidRPr="009876B9" w:rsidRDefault="00A749C4" w:rsidP="00F75DF0">
      <w:pPr>
        <w:pStyle w:val="Zkladntext"/>
        <w:spacing w:after="0" w:line="280" w:lineRule="atLeast"/>
        <w:ind w:right="-110"/>
        <w:rPr>
          <w:szCs w:val="20"/>
        </w:rPr>
      </w:pPr>
      <w:r w:rsidRPr="009876B9">
        <w:rPr>
          <w:szCs w:val="20"/>
        </w:rPr>
        <w:t>Otevírání obálek s</w:t>
      </w:r>
      <w:r w:rsidR="005924A7">
        <w:rPr>
          <w:szCs w:val="20"/>
        </w:rPr>
        <w:t xml:space="preserve"> </w:t>
      </w:r>
      <w:proofErr w:type="spellStart"/>
      <w:r w:rsidR="005924A7">
        <w:rPr>
          <w:szCs w:val="20"/>
        </w:rPr>
        <w:t>listinými</w:t>
      </w:r>
      <w:proofErr w:type="spellEnd"/>
      <w:r w:rsidRPr="009876B9">
        <w:rPr>
          <w:szCs w:val="20"/>
        </w:rPr>
        <w:t xml:space="preserve"> nabídkami </w:t>
      </w:r>
      <w:r w:rsidR="009E4150" w:rsidRPr="009876B9">
        <w:rPr>
          <w:szCs w:val="20"/>
        </w:rPr>
        <w:t xml:space="preserve">bude zahájeno </w:t>
      </w:r>
      <w:r w:rsidR="00083739">
        <w:rPr>
          <w:b/>
          <w:szCs w:val="20"/>
        </w:rPr>
        <w:t>15 minut</w:t>
      </w:r>
      <w:r w:rsidR="00335BB7">
        <w:rPr>
          <w:b/>
          <w:szCs w:val="20"/>
        </w:rPr>
        <w:t xml:space="preserve"> </w:t>
      </w:r>
      <w:r w:rsidR="00E021C5">
        <w:rPr>
          <w:b/>
          <w:szCs w:val="20"/>
        </w:rPr>
        <w:t>po uplynutí</w:t>
      </w:r>
      <w:r w:rsidR="00E021C5" w:rsidRPr="00E021C5">
        <w:rPr>
          <w:b/>
          <w:szCs w:val="20"/>
        </w:rPr>
        <w:t xml:space="preserve"> lhůty pro podání nabídek</w:t>
      </w:r>
      <w:r w:rsidR="00083739">
        <w:rPr>
          <w:b/>
          <w:szCs w:val="20"/>
        </w:rPr>
        <w:t xml:space="preserve"> </w:t>
      </w:r>
      <w:r w:rsidR="00812EB7" w:rsidRPr="00027631">
        <w:rPr>
          <w:b/>
          <w:szCs w:val="20"/>
        </w:rPr>
        <w:t>(</w:t>
      </w:r>
      <w:r w:rsidR="00812EB7">
        <w:rPr>
          <w:b/>
          <w:szCs w:val="20"/>
        </w:rPr>
        <w:t>13:15</w:t>
      </w:r>
      <w:r w:rsidR="00812EB7" w:rsidRPr="00027631">
        <w:rPr>
          <w:b/>
          <w:szCs w:val="20"/>
        </w:rPr>
        <w:t>)</w:t>
      </w:r>
      <w:r w:rsidR="00812EB7">
        <w:rPr>
          <w:szCs w:val="20"/>
        </w:rPr>
        <w:t xml:space="preserve"> </w:t>
      </w:r>
      <w:r w:rsidRPr="009876B9">
        <w:rPr>
          <w:szCs w:val="20"/>
        </w:rPr>
        <w:t>v sídle zadavatele, tj. na adrese Na Poříčním právu 1/376, 128 01 Praha 2</w:t>
      </w:r>
      <w:r w:rsidR="00A13267" w:rsidRPr="009876B9">
        <w:rPr>
          <w:szCs w:val="20"/>
        </w:rPr>
        <w:t xml:space="preserve"> (</w:t>
      </w:r>
      <w:r w:rsidR="00B877D9">
        <w:rPr>
          <w:szCs w:val="20"/>
        </w:rPr>
        <w:t>účastní</w:t>
      </w:r>
      <w:r w:rsidR="00200299">
        <w:rPr>
          <w:szCs w:val="20"/>
        </w:rPr>
        <w:t>c</w:t>
      </w:r>
      <w:r w:rsidR="00697636" w:rsidRPr="009876B9">
        <w:rPr>
          <w:szCs w:val="20"/>
        </w:rPr>
        <w:t>i se hlásí na vrátnici</w:t>
      </w:r>
      <w:r w:rsidR="00A13267" w:rsidRPr="009876B9">
        <w:rPr>
          <w:szCs w:val="20"/>
        </w:rPr>
        <w:t>)</w:t>
      </w:r>
      <w:r w:rsidRPr="009876B9">
        <w:rPr>
          <w:szCs w:val="20"/>
        </w:rPr>
        <w:t>.</w:t>
      </w:r>
    </w:p>
    <w:p w:rsidR="00A749C4" w:rsidRPr="009876B9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 w:rsidRPr="009876B9">
        <w:rPr>
          <w:szCs w:val="20"/>
        </w:rPr>
        <w:t xml:space="preserve">Otevírání obálek s nabídkami se může zúčastnit jeden zástupce </w:t>
      </w:r>
      <w:r w:rsidR="00B877D9">
        <w:rPr>
          <w:szCs w:val="20"/>
        </w:rPr>
        <w:t>účastník</w:t>
      </w:r>
      <w:r w:rsidR="00200299">
        <w:rPr>
          <w:szCs w:val="20"/>
        </w:rPr>
        <w:t>a</w:t>
      </w:r>
      <w:r w:rsidRPr="009876B9">
        <w:rPr>
          <w:szCs w:val="20"/>
        </w:rPr>
        <w:t>, který podal nabídku do</w:t>
      </w:r>
      <w:r w:rsidR="00057DFB">
        <w:rPr>
          <w:szCs w:val="20"/>
        </w:rPr>
        <w:t> </w:t>
      </w:r>
      <w:r w:rsidRPr="009876B9">
        <w:rPr>
          <w:szCs w:val="20"/>
        </w:rPr>
        <w:t xml:space="preserve">konce lhůty pro podání nabídek. </w:t>
      </w:r>
      <w:r w:rsidR="00200299" w:rsidRPr="00370AB9">
        <w:rPr>
          <w:szCs w:val="20"/>
        </w:rPr>
        <w:t xml:space="preserve">Zástupce </w:t>
      </w:r>
      <w:r w:rsidR="00200299">
        <w:rPr>
          <w:szCs w:val="20"/>
        </w:rPr>
        <w:t>účastníka</w:t>
      </w:r>
      <w:r w:rsidR="00200299" w:rsidRPr="00370AB9">
        <w:rPr>
          <w:szCs w:val="20"/>
        </w:rPr>
        <w:t xml:space="preserve"> se prokáže předložením výpisu z obchodního rejstříku, z nějž bude vyplývat oprávnění příslušné osoby k zastupování </w:t>
      </w:r>
      <w:r w:rsidR="00200299">
        <w:rPr>
          <w:szCs w:val="20"/>
        </w:rPr>
        <w:t>účastníka</w:t>
      </w:r>
      <w:r w:rsidR="00200299" w:rsidRPr="00370AB9">
        <w:rPr>
          <w:szCs w:val="20"/>
        </w:rPr>
        <w:t>, případně předl</w:t>
      </w:r>
      <w:r w:rsidR="00200299">
        <w:rPr>
          <w:szCs w:val="20"/>
        </w:rPr>
        <w:t>o</w:t>
      </w:r>
      <w:r w:rsidR="00200299" w:rsidRPr="00370AB9">
        <w:rPr>
          <w:szCs w:val="20"/>
        </w:rPr>
        <w:t xml:space="preserve">žením plné moci k zastupování </w:t>
      </w:r>
      <w:r w:rsidR="00200299">
        <w:rPr>
          <w:szCs w:val="20"/>
        </w:rPr>
        <w:t>účastníka</w:t>
      </w:r>
      <w:r w:rsidR="00200299" w:rsidRPr="00370AB9">
        <w:rPr>
          <w:szCs w:val="20"/>
        </w:rPr>
        <w:t xml:space="preserve"> při otevírání obálek.</w:t>
      </w:r>
    </w:p>
    <w:p w:rsidR="009E5CFD" w:rsidRPr="009876B9" w:rsidRDefault="00BF02D0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57" w:name="_Toc406010388"/>
      <w:bookmarkStart w:id="158" w:name="_Toc473537669"/>
      <w:r w:rsidRPr="009876B9">
        <w:rPr>
          <w:caps/>
          <w:color w:val="FFFFFF"/>
          <w:sz w:val="20"/>
          <w:szCs w:val="20"/>
        </w:rPr>
        <w:t>Z</w:t>
      </w:r>
      <w:r w:rsidR="009E5CFD" w:rsidRPr="009876B9">
        <w:rPr>
          <w:caps/>
          <w:color w:val="FFFFFF"/>
          <w:sz w:val="20"/>
          <w:szCs w:val="20"/>
        </w:rPr>
        <w:t xml:space="preserve">adávací lhůta (lhůta, po kterou jsou </w:t>
      </w:r>
      <w:r w:rsidR="00B877D9">
        <w:rPr>
          <w:caps/>
          <w:color w:val="FFFFFF"/>
          <w:sz w:val="20"/>
          <w:szCs w:val="20"/>
        </w:rPr>
        <w:t>účastník</w:t>
      </w:r>
      <w:r w:rsidR="009E5CFD" w:rsidRPr="009876B9">
        <w:rPr>
          <w:caps/>
          <w:color w:val="FFFFFF"/>
          <w:sz w:val="20"/>
          <w:szCs w:val="20"/>
        </w:rPr>
        <w:t>i svými nabídkami vázáni)</w:t>
      </w:r>
      <w:bookmarkEnd w:id="157"/>
      <w:bookmarkEnd w:id="158"/>
    </w:p>
    <w:p w:rsidR="009E5CFD" w:rsidRPr="009876B9" w:rsidRDefault="009E5CFD" w:rsidP="009E5CFD">
      <w:pPr>
        <w:spacing w:line="280" w:lineRule="atLeast"/>
        <w:rPr>
          <w:rFonts w:cs="Arial"/>
          <w:b/>
          <w:iCs/>
          <w:color w:val="FF0000"/>
          <w:szCs w:val="20"/>
        </w:rPr>
      </w:pPr>
      <w:r w:rsidRPr="00DF39FA">
        <w:rPr>
          <w:rFonts w:cs="Arial"/>
          <w:bCs/>
          <w:iCs/>
          <w:szCs w:val="20"/>
        </w:rPr>
        <w:t xml:space="preserve">Délka zadávací lhůty dle § </w:t>
      </w:r>
      <w:r w:rsidR="00200299" w:rsidRPr="00DF39FA">
        <w:rPr>
          <w:rFonts w:cs="Arial"/>
          <w:bCs/>
          <w:iCs/>
          <w:szCs w:val="20"/>
        </w:rPr>
        <w:t>4</w:t>
      </w:r>
      <w:r w:rsidR="00200299">
        <w:rPr>
          <w:rFonts w:cs="Arial"/>
          <w:bCs/>
          <w:iCs/>
          <w:szCs w:val="20"/>
        </w:rPr>
        <w:t>0</w:t>
      </w:r>
      <w:r w:rsidR="00200299" w:rsidRPr="00DF39FA">
        <w:rPr>
          <w:rFonts w:cs="Arial"/>
          <w:bCs/>
          <w:iCs/>
          <w:szCs w:val="20"/>
        </w:rPr>
        <w:t xml:space="preserve"> </w:t>
      </w:r>
      <w:r w:rsidR="00200299">
        <w:rPr>
          <w:rFonts w:cs="Arial"/>
          <w:bCs/>
          <w:iCs/>
          <w:szCs w:val="20"/>
        </w:rPr>
        <w:t>Z</w:t>
      </w:r>
      <w:r w:rsidR="005F1393" w:rsidRPr="00DF39FA">
        <w:rPr>
          <w:rFonts w:cs="Arial"/>
          <w:bCs/>
          <w:iCs/>
          <w:szCs w:val="20"/>
        </w:rPr>
        <w:t>ZVZ</w:t>
      </w:r>
      <w:r w:rsidRPr="00DF39FA">
        <w:rPr>
          <w:rFonts w:cs="Arial"/>
          <w:bCs/>
          <w:iCs/>
          <w:szCs w:val="20"/>
        </w:rPr>
        <w:t>:</w:t>
      </w:r>
      <w:r w:rsidRPr="00DF39FA">
        <w:rPr>
          <w:rFonts w:cs="Arial"/>
          <w:b/>
          <w:iCs/>
          <w:szCs w:val="20"/>
        </w:rPr>
        <w:t xml:space="preserve"> </w:t>
      </w:r>
      <w:r w:rsidR="002B0ED4" w:rsidRPr="006E0DE1">
        <w:rPr>
          <w:rFonts w:cs="Arial"/>
          <w:b/>
          <w:iCs/>
          <w:szCs w:val="20"/>
        </w:rPr>
        <w:t>9 měsíců</w:t>
      </w:r>
      <w:r w:rsidRPr="00DF39FA">
        <w:rPr>
          <w:rFonts w:cs="Arial"/>
          <w:b/>
          <w:iCs/>
          <w:szCs w:val="20"/>
        </w:rPr>
        <w:t>.</w:t>
      </w:r>
    </w:p>
    <w:p w:rsidR="00E021C5" w:rsidRPr="009876B9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lastRenderedPageBreak/>
        <w:t xml:space="preserve">Zadávací lhůta začíná běžet okamžikem skončení lhůty pro podání nabídek. </w:t>
      </w:r>
    </w:p>
    <w:p w:rsidR="00EA6AA2" w:rsidRPr="009876B9" w:rsidRDefault="00EA6AA2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59" w:name="_Toc278564629"/>
      <w:bookmarkStart w:id="160" w:name="_Toc278564630"/>
      <w:bookmarkStart w:id="161" w:name="_Toc278564631"/>
      <w:bookmarkStart w:id="162" w:name="_Toc406010389"/>
      <w:bookmarkStart w:id="163" w:name="_Toc473537670"/>
      <w:bookmarkStart w:id="164" w:name="_Toc278564632"/>
      <w:bookmarkEnd w:id="159"/>
      <w:bookmarkEnd w:id="160"/>
      <w:bookmarkEnd w:id="161"/>
      <w:r w:rsidRPr="009876B9">
        <w:rPr>
          <w:caps/>
          <w:color w:val="FFFFFF"/>
          <w:sz w:val="20"/>
          <w:szCs w:val="20"/>
        </w:rPr>
        <w:t>Vysvětlení pojmů a zkratek</w:t>
      </w:r>
      <w:bookmarkEnd w:id="162"/>
      <w:bookmarkEnd w:id="163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9876B9" w:rsidTr="00495E49">
        <w:tc>
          <w:tcPr>
            <w:tcW w:w="1951" w:type="dxa"/>
            <w:vAlign w:val="center"/>
          </w:tcPr>
          <w:p w:rsidR="00EA6AA2" w:rsidRPr="009876B9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9876B9">
              <w:rPr>
                <w:rFonts w:cs="Arial"/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:rsidR="00EA6AA2" w:rsidRPr="009876B9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9876B9">
              <w:rPr>
                <w:rFonts w:cs="Arial"/>
                <w:b/>
              </w:rPr>
              <w:t>Význam</w:t>
            </w:r>
          </w:p>
        </w:tc>
      </w:tr>
      <w:tr w:rsidR="00BB2CD6" w:rsidRPr="009876B9" w:rsidTr="00495E49">
        <w:tc>
          <w:tcPr>
            <w:tcW w:w="195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</w:rPr>
            </w:pPr>
            <w:r w:rsidRPr="001634F6">
              <w:rPr>
                <w:rFonts w:cs="Arial"/>
              </w:rPr>
              <w:t>MPSV</w:t>
            </w:r>
          </w:p>
        </w:tc>
        <w:tc>
          <w:tcPr>
            <w:tcW w:w="737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1634F6">
              <w:rPr>
                <w:rFonts w:cs="Arial"/>
              </w:rPr>
              <w:t>Ministerstvo práce a sociálních věcí České republiky</w:t>
            </w:r>
          </w:p>
        </w:tc>
      </w:tr>
      <w:tr w:rsidR="00BB2CD6" w:rsidRPr="009876B9" w:rsidTr="00495E49">
        <w:tc>
          <w:tcPr>
            <w:tcW w:w="1951" w:type="dxa"/>
            <w:vAlign w:val="center"/>
          </w:tcPr>
          <w:p w:rsidR="00BB2CD6" w:rsidRPr="001634F6" w:rsidRDefault="00AB5417" w:rsidP="005A0043">
            <w:pPr>
              <w:spacing w:before="60"/>
              <w:jc w:val="left"/>
              <w:rPr>
                <w:rFonts w:cs="Arial"/>
                <w:sz w:val="24"/>
              </w:rPr>
            </w:pPr>
            <w:r>
              <w:rPr>
                <w:rFonts w:cs="Arial"/>
              </w:rPr>
              <w:t>Z</w:t>
            </w:r>
            <w:r w:rsidR="00BB2CD6" w:rsidRPr="001634F6">
              <w:rPr>
                <w:rFonts w:cs="Arial"/>
              </w:rPr>
              <w:t>ZVZ</w:t>
            </w:r>
          </w:p>
        </w:tc>
        <w:tc>
          <w:tcPr>
            <w:tcW w:w="7371" w:type="dxa"/>
            <w:vAlign w:val="center"/>
          </w:tcPr>
          <w:p w:rsidR="00BB2CD6" w:rsidRPr="001634F6" w:rsidRDefault="00AB5417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370AB9">
              <w:rPr>
                <w:rFonts w:cs="Arial"/>
              </w:rPr>
              <w:t xml:space="preserve">Zákon č. </w:t>
            </w:r>
            <w:r>
              <w:rPr>
                <w:rFonts w:cs="Arial"/>
              </w:rPr>
              <w:t xml:space="preserve">134/2016 Sb., o </w:t>
            </w:r>
            <w:r w:rsidR="00335BB7">
              <w:rPr>
                <w:rFonts w:cs="Arial"/>
              </w:rPr>
              <w:t xml:space="preserve">zadávání </w:t>
            </w:r>
            <w:r>
              <w:rPr>
                <w:rFonts w:cs="Arial"/>
              </w:rPr>
              <w:t>veřejných zakáz</w:t>
            </w:r>
            <w:r w:rsidR="00335BB7">
              <w:rPr>
                <w:rFonts w:cs="Arial"/>
              </w:rPr>
              <w:t>ek</w:t>
            </w:r>
          </w:p>
        </w:tc>
      </w:tr>
    </w:tbl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65" w:name="_Toc406010390"/>
      <w:bookmarkStart w:id="166" w:name="_Toc473537671"/>
      <w:r w:rsidRPr="009876B9">
        <w:rPr>
          <w:caps/>
          <w:color w:val="FFFFFF"/>
          <w:sz w:val="20"/>
          <w:szCs w:val="20"/>
        </w:rPr>
        <w:t>PŘÍLOHY zadávací dokumentace</w:t>
      </w:r>
      <w:bookmarkEnd w:id="164"/>
      <w:bookmarkEnd w:id="165"/>
      <w:bookmarkEnd w:id="166"/>
      <w:r w:rsidRPr="009876B9">
        <w:rPr>
          <w:caps/>
          <w:color w:val="FFFFFF"/>
          <w:sz w:val="20"/>
          <w:szCs w:val="20"/>
        </w:rPr>
        <w:t xml:space="preserve"> 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>Příloha</w:t>
      </w:r>
      <w:r w:rsidR="00E34075">
        <w:rPr>
          <w:rFonts w:cs="Arial"/>
          <w:bCs/>
          <w:iCs/>
          <w:szCs w:val="20"/>
        </w:rPr>
        <w:t xml:space="preserve"> č. 1 – </w:t>
      </w:r>
      <w:r w:rsidRPr="006E0DE1">
        <w:rPr>
          <w:rFonts w:cs="Arial"/>
          <w:bCs/>
          <w:iCs/>
          <w:szCs w:val="20"/>
        </w:rPr>
        <w:t>Kvalifikační dokumentace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2 – </w:t>
      </w:r>
      <w:r w:rsidRPr="006E0DE1">
        <w:rPr>
          <w:rFonts w:cs="Arial"/>
          <w:bCs/>
          <w:iCs/>
          <w:szCs w:val="20"/>
        </w:rPr>
        <w:t xml:space="preserve">Závazný vzor </w:t>
      </w:r>
      <w:r w:rsidR="00A13267" w:rsidRPr="006E0DE1">
        <w:rPr>
          <w:rFonts w:cs="Arial"/>
          <w:bCs/>
          <w:iCs/>
          <w:szCs w:val="20"/>
        </w:rPr>
        <w:t>S</w:t>
      </w:r>
      <w:r w:rsidRPr="006E0DE1">
        <w:rPr>
          <w:rFonts w:cs="Arial"/>
          <w:bCs/>
          <w:iCs/>
          <w:szCs w:val="20"/>
        </w:rPr>
        <w:t xml:space="preserve">mlouvy 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3 – Krycí list nabídky </w:t>
      </w:r>
    </w:p>
    <w:p w:rsidR="005F1393" w:rsidRPr="00480FEF" w:rsidRDefault="005F1393" w:rsidP="00E34075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480FEF">
        <w:rPr>
          <w:rFonts w:cs="Arial"/>
          <w:bCs/>
          <w:iCs/>
          <w:szCs w:val="20"/>
        </w:rPr>
        <w:t xml:space="preserve">Příloha č. 4 – </w:t>
      </w:r>
      <w:r w:rsidR="00E34075" w:rsidRPr="00480FEF">
        <w:rPr>
          <w:rFonts w:cs="Arial"/>
          <w:bCs/>
          <w:iCs/>
          <w:szCs w:val="20"/>
        </w:rPr>
        <w:t xml:space="preserve">Vzor čestného prohlášení o splnění </w:t>
      </w:r>
      <w:r w:rsidR="00480FEF">
        <w:rPr>
          <w:rFonts w:cs="Arial"/>
          <w:bCs/>
          <w:iCs/>
          <w:szCs w:val="20"/>
        </w:rPr>
        <w:t>základ</w:t>
      </w:r>
      <w:r w:rsidR="00CF6B46">
        <w:rPr>
          <w:rFonts w:cs="Arial"/>
          <w:bCs/>
          <w:iCs/>
          <w:szCs w:val="20"/>
        </w:rPr>
        <w:t>ní způsobilosti</w:t>
      </w:r>
    </w:p>
    <w:p w:rsidR="005F1393" w:rsidRPr="006E0DE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480FEF">
        <w:rPr>
          <w:rFonts w:cs="Arial"/>
          <w:bCs/>
          <w:iCs/>
          <w:szCs w:val="20"/>
        </w:rPr>
        <w:t xml:space="preserve">Příloha č. 5 – </w:t>
      </w:r>
      <w:r w:rsidR="00CF6B46" w:rsidRPr="006E0DE1">
        <w:rPr>
          <w:rFonts w:cs="Arial"/>
          <w:bCs/>
          <w:iCs/>
          <w:szCs w:val="20"/>
        </w:rPr>
        <w:t>Funkční a technické požadavky</w:t>
      </w:r>
      <w:r w:rsidR="00CF6B46" w:rsidRPr="00480FEF" w:rsidDel="00CF6B46">
        <w:rPr>
          <w:rFonts w:cs="Arial"/>
          <w:bCs/>
          <w:iCs/>
          <w:szCs w:val="20"/>
        </w:rPr>
        <w:t xml:space="preserve"> </w:t>
      </w:r>
    </w:p>
    <w:p w:rsidR="005F1393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</w:t>
      </w:r>
      <w:r w:rsidRPr="006E0DE1">
        <w:rPr>
          <w:rFonts w:cs="Arial"/>
          <w:bCs/>
          <w:iCs/>
          <w:szCs w:val="20"/>
        </w:rPr>
        <w:t xml:space="preserve">6 – </w:t>
      </w:r>
      <w:r w:rsidR="00CF6B46" w:rsidRPr="009876B9">
        <w:rPr>
          <w:rFonts w:cs="Arial"/>
          <w:bCs/>
          <w:iCs/>
          <w:szCs w:val="20"/>
        </w:rPr>
        <w:t>Tabulka pro zpracování nabídkové ceny</w:t>
      </w:r>
    </w:p>
    <w:p w:rsidR="004F0E51" w:rsidRDefault="004F0E51" w:rsidP="005F1393">
      <w:pPr>
        <w:spacing w:line="280" w:lineRule="atLeast"/>
        <w:ind w:right="-110"/>
        <w:rPr>
          <w:rFonts w:cs="Arial"/>
          <w:bCs/>
          <w:iCs/>
          <w:szCs w:val="20"/>
        </w:rPr>
      </w:pPr>
    </w:p>
    <w:p w:rsidR="004F0E51" w:rsidRPr="00490F8A" w:rsidRDefault="004F0E51" w:rsidP="004F0E51">
      <w:pPr>
        <w:spacing w:line="280" w:lineRule="atLeast"/>
        <w:ind w:right="-110"/>
        <w:rPr>
          <w:rFonts w:cs="Arial"/>
          <w:b/>
          <w:bCs/>
          <w:iCs/>
          <w:szCs w:val="20"/>
        </w:rPr>
      </w:pPr>
      <w:r w:rsidRPr="00490F8A">
        <w:rPr>
          <w:rFonts w:cs="Arial"/>
          <w:b/>
          <w:bCs/>
          <w:iCs/>
          <w:szCs w:val="20"/>
        </w:rPr>
        <w:t>Vešk</w:t>
      </w:r>
      <w:r>
        <w:rPr>
          <w:rFonts w:cs="Arial"/>
          <w:b/>
          <w:bCs/>
          <w:iCs/>
          <w:szCs w:val="20"/>
        </w:rPr>
        <w:t>e</w:t>
      </w:r>
      <w:r w:rsidRPr="00490F8A">
        <w:rPr>
          <w:rFonts w:cs="Arial"/>
          <w:b/>
          <w:bCs/>
          <w:iCs/>
          <w:szCs w:val="20"/>
        </w:rPr>
        <w:t>ré přílohy zadávací dokumentace</w:t>
      </w:r>
      <w:r>
        <w:rPr>
          <w:rFonts w:cs="Arial"/>
          <w:b/>
          <w:bCs/>
          <w:iCs/>
          <w:szCs w:val="20"/>
        </w:rPr>
        <w:t xml:space="preserve"> tvoří</w:t>
      </w:r>
      <w:r w:rsidRPr="00490F8A">
        <w:rPr>
          <w:rFonts w:cs="Arial"/>
          <w:b/>
          <w:bCs/>
          <w:iCs/>
          <w:szCs w:val="20"/>
        </w:rPr>
        <w:t xml:space="preserve"> </w:t>
      </w:r>
      <w:r w:rsidRPr="00490F8A">
        <w:rPr>
          <w:rFonts w:cs="Arial"/>
          <w:b/>
          <w:szCs w:val="20"/>
        </w:rPr>
        <w:t>samostatn</w:t>
      </w:r>
      <w:r>
        <w:rPr>
          <w:rFonts w:cs="Arial"/>
          <w:b/>
          <w:szCs w:val="20"/>
        </w:rPr>
        <w:t>é</w:t>
      </w:r>
      <w:r w:rsidRPr="00490F8A">
        <w:rPr>
          <w:rFonts w:cs="Arial"/>
          <w:b/>
          <w:szCs w:val="20"/>
        </w:rPr>
        <w:t xml:space="preserve"> dokument</w:t>
      </w:r>
      <w:r>
        <w:rPr>
          <w:rFonts w:cs="Arial"/>
          <w:b/>
          <w:szCs w:val="20"/>
        </w:rPr>
        <w:t>y</w:t>
      </w:r>
      <w:r w:rsidRPr="00490F8A">
        <w:rPr>
          <w:rFonts w:cs="Arial"/>
          <w:b/>
          <w:szCs w:val="20"/>
        </w:rPr>
        <w:t xml:space="preserve"> v elektronické podobě</w:t>
      </w:r>
      <w:r>
        <w:rPr>
          <w:rFonts w:cs="Arial"/>
          <w:b/>
          <w:szCs w:val="20"/>
        </w:rPr>
        <w:t>.</w:t>
      </w:r>
    </w:p>
    <w:p w:rsidR="004F0E51" w:rsidRPr="006E0DE1" w:rsidRDefault="004F0E51" w:rsidP="005F1393">
      <w:pPr>
        <w:spacing w:line="280" w:lineRule="atLeast"/>
        <w:ind w:right="-110"/>
        <w:rPr>
          <w:rFonts w:cs="Arial"/>
          <w:bCs/>
          <w:iCs/>
          <w:szCs w:val="20"/>
        </w:rPr>
      </w:pPr>
    </w:p>
    <w:p w:rsidR="00031C8B" w:rsidRDefault="00031C8B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:rsidR="004F0E51" w:rsidRDefault="004F0E51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934C6" w:rsidRPr="00335BB7" w:rsidTr="005A0043">
        <w:trPr>
          <w:trHeight w:val="595"/>
        </w:trPr>
        <w:tc>
          <w:tcPr>
            <w:tcW w:w="4605" w:type="dxa"/>
            <w:shd w:val="clear" w:color="auto" w:fill="auto"/>
          </w:tcPr>
          <w:p w:rsidR="002934C6" w:rsidRPr="00E634D1" w:rsidRDefault="002934C6" w:rsidP="00583CBF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  <w:highlight w:val="yellow"/>
              </w:rPr>
            </w:pPr>
            <w:r w:rsidRPr="00335BB7">
              <w:rPr>
                <w:rFonts w:cs="Arial"/>
                <w:szCs w:val="20"/>
              </w:rPr>
              <w:t xml:space="preserve">V Praze, </w:t>
            </w:r>
            <w:r w:rsidRPr="00027631">
              <w:rPr>
                <w:rFonts w:cs="Arial"/>
                <w:szCs w:val="20"/>
              </w:rPr>
              <w:t xml:space="preserve">dne </w:t>
            </w:r>
            <w:r w:rsidR="00583CBF">
              <w:t>30.1.2017</w:t>
            </w:r>
          </w:p>
        </w:tc>
        <w:tc>
          <w:tcPr>
            <w:tcW w:w="4605" w:type="dxa"/>
            <w:shd w:val="clear" w:color="auto" w:fill="auto"/>
          </w:tcPr>
          <w:p w:rsidR="002934C6" w:rsidRPr="00335BB7" w:rsidRDefault="002934C6" w:rsidP="00B877D9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  <w:p w:rsidR="004F0E51" w:rsidRPr="00370AB9" w:rsidRDefault="004F0E51" w:rsidP="004F0E51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70AB9">
              <w:rPr>
                <w:rFonts w:cs="Arial"/>
                <w:szCs w:val="20"/>
              </w:rPr>
              <w:t>Mgr. Bc. et Bc. Robert Baxa</w:t>
            </w:r>
            <w:r>
              <w:rPr>
                <w:rFonts w:cs="Arial"/>
                <w:szCs w:val="20"/>
              </w:rPr>
              <w:t>, LL.M.,</w:t>
            </w:r>
            <w:r w:rsidR="00583CBF">
              <w:rPr>
                <w:rFonts w:cs="Arial"/>
                <w:szCs w:val="20"/>
              </w:rPr>
              <w:t xml:space="preserve"> v.r.</w:t>
            </w:r>
          </w:p>
          <w:p w:rsidR="004F0E51" w:rsidRPr="00370AB9" w:rsidRDefault="004F0E51" w:rsidP="004F0E51">
            <w:pPr>
              <w:spacing w:before="120" w:line="280" w:lineRule="atLeast"/>
              <w:jc w:val="center"/>
              <w:rPr>
                <w:rFonts w:cs="Arial"/>
                <w:szCs w:val="20"/>
              </w:rPr>
            </w:pPr>
            <w:r w:rsidRPr="00370AB9">
              <w:rPr>
                <w:rFonts w:cs="Arial"/>
                <w:szCs w:val="20"/>
              </w:rPr>
              <w:t>první náměstek ministryně, náměstek pro řízení sekce informačních technologií</w:t>
            </w:r>
          </w:p>
          <w:p w:rsidR="002934C6" w:rsidRPr="00335BB7" w:rsidRDefault="004F0E51" w:rsidP="004F0E51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  <w:r w:rsidRPr="00370AB9">
              <w:rPr>
                <w:rFonts w:cs="Arial"/>
                <w:szCs w:val="20"/>
              </w:rPr>
              <w:t>Česká republika – Ministerstvo práce a sociálních věcí</w:t>
            </w:r>
          </w:p>
        </w:tc>
      </w:tr>
    </w:tbl>
    <w:p w:rsidR="005F1393" w:rsidRPr="006E0DE1" w:rsidRDefault="004F0E51" w:rsidP="004F0E51">
      <w:pPr>
        <w:jc w:val="center"/>
        <w:rPr>
          <w:rFonts w:cs="Arial"/>
          <w:b/>
          <w:szCs w:val="20"/>
        </w:rPr>
      </w:pPr>
      <w:r w:rsidRPr="009876B9" w:rsidDel="004F0E51">
        <w:rPr>
          <w:rFonts w:cs="Arial"/>
          <w:b/>
          <w:szCs w:val="20"/>
        </w:rPr>
        <w:t xml:space="preserve"> </w:t>
      </w:r>
    </w:p>
    <w:p w:rsidR="000404CB" w:rsidRPr="006E0DE1" w:rsidRDefault="000404CB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sectPr w:rsidR="000404CB" w:rsidRPr="006E0DE1" w:rsidSect="00A727C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05" w:right="1418" w:bottom="1134" w:left="1418" w:header="709" w:footer="2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F7E8D7" w15:done="0"/>
  <w15:commentEx w15:paraId="21AC742C" w15:done="0"/>
  <w15:commentEx w15:paraId="0698C35B" w15:done="0"/>
  <w15:commentEx w15:paraId="6FF17D5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0E" w:rsidRDefault="008A2F0E">
      <w:r>
        <w:separator/>
      </w:r>
    </w:p>
  </w:endnote>
  <w:endnote w:type="continuationSeparator" w:id="0">
    <w:p w:rsidR="008A2F0E" w:rsidRDefault="008A2F0E">
      <w:r>
        <w:continuationSeparator/>
      </w:r>
    </w:p>
  </w:endnote>
  <w:endnote w:type="continuationNotice" w:id="1">
    <w:p w:rsidR="008A2F0E" w:rsidRDefault="008A2F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7B" w:rsidRDefault="00B906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CD565C" w:rsidRDefault="00CD565C" w:rsidP="00A80836">
            <w:pPr>
              <w:pStyle w:val="Zpat"/>
              <w:jc w:val="center"/>
              <w:rPr>
                <w:color w:val="auto"/>
              </w:rPr>
            </w:pPr>
          </w:p>
          <w:p w:rsidR="00CD565C" w:rsidRPr="00A80836" w:rsidRDefault="00CD565C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EC7D39">
              <w:rPr>
                <w:b/>
                <w:bCs/>
                <w:noProof/>
                <w:color w:val="auto"/>
              </w:rPr>
              <w:t>13</w: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EC7D39">
              <w:rPr>
                <w:b/>
                <w:bCs/>
                <w:noProof/>
                <w:color w:val="auto"/>
              </w:rPr>
              <w:t>13</w: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:rsidR="00CD565C" w:rsidRDefault="00CD565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7B" w:rsidRDefault="00B906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0E" w:rsidRDefault="008A2F0E">
      <w:r>
        <w:separator/>
      </w:r>
    </w:p>
  </w:footnote>
  <w:footnote w:type="continuationSeparator" w:id="0">
    <w:p w:rsidR="008A2F0E" w:rsidRDefault="008A2F0E">
      <w:r>
        <w:continuationSeparator/>
      </w:r>
    </w:p>
  </w:footnote>
  <w:footnote w:type="continuationNotice" w:id="1">
    <w:p w:rsidR="008A2F0E" w:rsidRDefault="008A2F0E"/>
  </w:footnote>
  <w:footnote w:id="2">
    <w:p w:rsidR="00CD565C" w:rsidRDefault="00CD565C" w:rsidP="004E7CBC">
      <w:pPr>
        <w:widowControl w:val="0"/>
        <w:spacing w:before="120" w:after="120" w:line="276" w:lineRule="auto"/>
      </w:pPr>
      <w:r w:rsidRPr="005F2C86">
        <w:rPr>
          <w:rStyle w:val="Znakapoznpodarou"/>
          <w:rFonts w:ascii="Arial" w:hAnsi="Arial" w:cs="Arial"/>
          <w:sz w:val="16"/>
          <w:szCs w:val="16"/>
        </w:rPr>
        <w:footnoteRef/>
      </w:r>
      <w:r w:rsidRPr="005F2C86">
        <w:rPr>
          <w:rFonts w:cs="Arial"/>
          <w:sz w:val="16"/>
          <w:szCs w:val="16"/>
        </w:rPr>
        <w:t xml:space="preserve"> </w:t>
      </w:r>
      <w:r w:rsidRPr="001E283A">
        <w:rPr>
          <w:i/>
          <w:sz w:val="16"/>
          <w:szCs w:val="16"/>
        </w:rPr>
        <w:t>Zadavatel má právo na plnění z jistoty včetně úroků zúčtovaných peněžním ústavem, poku</w:t>
      </w:r>
      <w:r w:rsidR="00956C24">
        <w:rPr>
          <w:i/>
          <w:sz w:val="16"/>
          <w:szCs w:val="16"/>
        </w:rPr>
        <w:t>d účastníku zadávacího řízení v </w:t>
      </w:r>
      <w:r w:rsidRPr="001E283A">
        <w:rPr>
          <w:i/>
          <w:sz w:val="16"/>
          <w:szCs w:val="16"/>
        </w:rPr>
        <w:t>zadávací lhůtě zanikla účast v zadávacím řízení po vyloučení podle § 122 odst. 5 ZZVZ nebo § 124 odst. 2 ZZVZ.</w:t>
      </w:r>
    </w:p>
  </w:footnote>
  <w:footnote w:id="3">
    <w:p w:rsidR="00CD565C" w:rsidRPr="005F2C86" w:rsidRDefault="00CD565C" w:rsidP="004E7CBC">
      <w:pPr>
        <w:widowControl w:val="0"/>
        <w:spacing w:before="120" w:after="120" w:line="276" w:lineRule="auto"/>
        <w:rPr>
          <w:rFonts w:cs="Arial"/>
          <w:i/>
          <w:sz w:val="16"/>
          <w:szCs w:val="16"/>
        </w:rPr>
      </w:pPr>
      <w:r w:rsidRPr="005F2C86">
        <w:rPr>
          <w:rStyle w:val="Znakapoznpodarou"/>
          <w:rFonts w:ascii="Arial" w:hAnsi="Arial" w:cs="Arial"/>
          <w:sz w:val="16"/>
          <w:szCs w:val="16"/>
        </w:rPr>
        <w:footnoteRef/>
      </w:r>
      <w:r w:rsidRPr="005F2C86">
        <w:rPr>
          <w:rFonts w:cs="Arial"/>
          <w:sz w:val="16"/>
          <w:szCs w:val="16"/>
        </w:rPr>
        <w:t xml:space="preserve"> </w:t>
      </w:r>
      <w:r w:rsidRPr="005F2C86">
        <w:rPr>
          <w:rFonts w:cs="Arial"/>
          <w:i/>
          <w:sz w:val="16"/>
          <w:szCs w:val="16"/>
        </w:rPr>
        <w:t>Zadavatel má právo na plnění z jistoty včetně úroků zúčtovaných peněžním ústavem, poku</w:t>
      </w:r>
      <w:r w:rsidR="00956C24">
        <w:rPr>
          <w:rFonts w:cs="Arial"/>
          <w:i/>
          <w:sz w:val="16"/>
          <w:szCs w:val="16"/>
        </w:rPr>
        <w:t>d účastníku zadávacího řízení v</w:t>
      </w:r>
      <w:r w:rsidR="00EA243E">
        <w:rPr>
          <w:rFonts w:cs="Arial"/>
          <w:i/>
          <w:sz w:val="16"/>
          <w:szCs w:val="16"/>
        </w:rPr>
        <w:t> </w:t>
      </w:r>
      <w:r w:rsidRPr="005F2C86">
        <w:rPr>
          <w:rFonts w:cs="Arial"/>
          <w:i/>
          <w:sz w:val="16"/>
          <w:szCs w:val="16"/>
        </w:rPr>
        <w:t>zadávací lhůtě zanikla účast v zadávacím řízení po vyloučení podle § 122 odst. 5 ZZVZ nebo § 124 odst. 2 ZZVZ.</w:t>
      </w:r>
    </w:p>
    <w:p w:rsidR="00CD565C" w:rsidRDefault="00CD565C" w:rsidP="004E7CBC">
      <w:pPr>
        <w:pStyle w:val="Textpoznpodarou"/>
      </w:pPr>
    </w:p>
  </w:footnote>
  <w:footnote w:id="4">
    <w:p w:rsidR="00CD565C" w:rsidRPr="005924A7" w:rsidRDefault="00CD565C" w:rsidP="005924A7">
      <w:pPr>
        <w:pStyle w:val="Textpoznpodarou"/>
        <w:jc w:val="both"/>
        <w:rPr>
          <w:rFonts w:ascii="Arial" w:hAnsi="Arial" w:cs="Arial"/>
          <w:i/>
          <w:sz w:val="18"/>
          <w:szCs w:val="18"/>
        </w:rPr>
      </w:pPr>
      <w:r w:rsidRPr="005924A7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5924A7">
        <w:rPr>
          <w:rFonts w:ascii="Arial" w:hAnsi="Arial" w:cs="Arial"/>
          <w:i/>
          <w:sz w:val="18"/>
          <w:szCs w:val="18"/>
        </w:rPr>
        <w:t xml:space="preserve"> tj. </w:t>
      </w:r>
      <w:r w:rsidRPr="005924A7">
        <w:rPr>
          <w:rFonts w:ascii="Arial" w:hAnsi="Arial" w:cs="Arial"/>
          <w:i/>
          <w:snapToGrid w:val="0"/>
          <w:sz w:val="16"/>
          <w:szCs w:val="16"/>
        </w:rPr>
        <w:t xml:space="preserve">Písemná žádost musí být zadavateli doručena </w:t>
      </w:r>
      <w:r w:rsidRPr="005924A7">
        <w:rPr>
          <w:rFonts w:ascii="Arial" w:hAnsi="Arial" w:cs="Arial"/>
          <w:b/>
          <w:i/>
          <w:sz w:val="16"/>
          <w:szCs w:val="16"/>
        </w:rPr>
        <w:t>nejpozději 8 pracovních dnů</w:t>
      </w:r>
      <w:r w:rsidRPr="005924A7">
        <w:rPr>
          <w:rFonts w:ascii="Arial" w:hAnsi="Arial" w:cs="Arial"/>
          <w:i/>
          <w:sz w:val="16"/>
          <w:szCs w:val="16"/>
        </w:rPr>
        <w:t xml:space="preserve"> před uplynutím lhůty pro podání nabídek</w:t>
      </w:r>
    </w:p>
  </w:footnote>
  <w:footnote w:id="5">
    <w:p w:rsidR="00CD565C" w:rsidRPr="006A0334" w:rsidRDefault="00CD565C" w:rsidP="004824D2">
      <w:pPr>
        <w:pStyle w:val="Textpoznpodarou"/>
        <w:rPr>
          <w:rFonts w:ascii="Arial" w:hAnsi="Arial" w:cs="Arial"/>
          <w:b/>
          <w:bCs/>
          <w:i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6A0334">
        <w:rPr>
          <w:rFonts w:ascii="Arial" w:hAnsi="Arial" w:cs="Arial"/>
          <w:b/>
          <w:bCs/>
          <w:i/>
          <w:sz w:val="16"/>
          <w:szCs w:val="16"/>
        </w:rPr>
        <w:t>Provozní doba podatelny MPSV</w:t>
      </w:r>
      <w:r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6A0334">
        <w:rPr>
          <w:rFonts w:ascii="Arial" w:hAnsi="Arial" w:cs="Arial"/>
          <w:i/>
          <w:sz w:val="16"/>
          <w:szCs w:val="16"/>
        </w:rPr>
        <w:t>(vyjma dnů pracovního klidu)</w:t>
      </w:r>
    </w:p>
    <w:p w:rsidR="00CD565C" w:rsidRPr="006A0334" w:rsidRDefault="00CD565C" w:rsidP="004824D2">
      <w:pPr>
        <w:pStyle w:val="Textpoznpodarou"/>
        <w:rPr>
          <w:rFonts w:ascii="Arial" w:hAnsi="Arial" w:cs="Arial"/>
          <w:i/>
          <w:sz w:val="16"/>
          <w:szCs w:val="16"/>
        </w:rPr>
      </w:pPr>
      <w:r w:rsidRPr="006A0334">
        <w:rPr>
          <w:rFonts w:ascii="Arial" w:hAnsi="Arial" w:cs="Arial"/>
          <w:i/>
          <w:sz w:val="16"/>
          <w:szCs w:val="16"/>
        </w:rPr>
        <w:t>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30</w:t>
      </w:r>
      <w:r w:rsidRPr="006A0334">
        <w:rPr>
          <w:rFonts w:ascii="Arial" w:hAnsi="Arial" w:cs="Arial"/>
          <w:i/>
          <w:sz w:val="16"/>
          <w:szCs w:val="16"/>
        </w:rPr>
        <w:t xml:space="preserve"> - 17.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00</w:t>
      </w:r>
      <w:r w:rsidRPr="006A0334">
        <w:rPr>
          <w:rFonts w:ascii="Arial" w:hAnsi="Arial" w:cs="Arial"/>
          <w:i/>
          <w:sz w:val="16"/>
          <w:szCs w:val="16"/>
        </w:rPr>
        <w:t xml:space="preserve"> hod. - pondělí a středa</w:t>
      </w:r>
      <w:r w:rsidRPr="006A0334">
        <w:rPr>
          <w:rFonts w:ascii="Arial" w:hAnsi="Arial" w:cs="Arial"/>
          <w:i/>
          <w:sz w:val="16"/>
          <w:szCs w:val="16"/>
        </w:rPr>
        <w:br/>
        <w:t>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30</w:t>
      </w:r>
      <w:r w:rsidRPr="006A0334">
        <w:rPr>
          <w:rFonts w:ascii="Arial" w:hAnsi="Arial" w:cs="Arial"/>
          <w:i/>
          <w:sz w:val="16"/>
          <w:szCs w:val="16"/>
        </w:rPr>
        <w:t xml:space="preserve"> - 16.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15</w:t>
      </w:r>
      <w:r w:rsidRPr="006A0334">
        <w:rPr>
          <w:rFonts w:ascii="Arial" w:hAnsi="Arial" w:cs="Arial"/>
          <w:i/>
          <w:sz w:val="16"/>
          <w:szCs w:val="16"/>
        </w:rPr>
        <w:t xml:space="preserve"> hod. - úterý a čtvrtek</w:t>
      </w:r>
      <w:r w:rsidRPr="006A0334">
        <w:rPr>
          <w:rFonts w:ascii="Arial" w:hAnsi="Arial" w:cs="Arial"/>
          <w:i/>
          <w:sz w:val="16"/>
          <w:szCs w:val="16"/>
        </w:rPr>
        <w:br/>
        <w:t>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30</w:t>
      </w:r>
      <w:r w:rsidRPr="006A0334">
        <w:rPr>
          <w:rFonts w:ascii="Arial" w:hAnsi="Arial" w:cs="Arial"/>
          <w:i/>
          <w:sz w:val="16"/>
          <w:szCs w:val="16"/>
        </w:rPr>
        <w:t xml:space="preserve"> - 15.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00</w:t>
      </w:r>
      <w:r w:rsidRPr="006A0334">
        <w:rPr>
          <w:rFonts w:ascii="Arial" w:hAnsi="Arial" w:cs="Arial"/>
          <w:i/>
          <w:sz w:val="16"/>
          <w:szCs w:val="16"/>
        </w:rPr>
        <w:t xml:space="preserve"> hod. - pátek</w:t>
      </w:r>
    </w:p>
    <w:p w:rsidR="00CD565C" w:rsidRDefault="00CD565C" w:rsidP="004824D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7B" w:rsidRDefault="00B906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7B" w:rsidRDefault="00B9067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7B" w:rsidRDefault="00B906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9012C5"/>
    <w:multiLevelType w:val="hybridMultilevel"/>
    <w:tmpl w:val="9F24BC34"/>
    <w:lvl w:ilvl="0" w:tplc="04050019">
      <w:start w:val="1"/>
      <w:numFmt w:val="lowerLetter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A23534"/>
    <w:multiLevelType w:val="hybridMultilevel"/>
    <w:tmpl w:val="95009E3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B770A92"/>
    <w:multiLevelType w:val="hybridMultilevel"/>
    <w:tmpl w:val="3168C336"/>
    <w:lvl w:ilvl="0" w:tplc="7BB08562">
      <w:start w:val="1"/>
      <w:numFmt w:val="upp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4B08F1"/>
    <w:multiLevelType w:val="hybridMultilevel"/>
    <w:tmpl w:val="637027CC"/>
    <w:lvl w:ilvl="0" w:tplc="0AD86FF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C2944858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DC7E646C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E19A8256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B7CCA6A0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37EC354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E9AE664A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8FC05D6C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681C775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418E23E4"/>
    <w:multiLevelType w:val="hybridMultilevel"/>
    <w:tmpl w:val="4E9C25B4"/>
    <w:lvl w:ilvl="0" w:tplc="04050019">
      <w:start w:val="1"/>
      <w:numFmt w:val="lowerLetter"/>
      <w:lvlText w:val="%1."/>
      <w:lvlJc w:val="left"/>
      <w:pPr>
        <w:ind w:left="2232" w:hanging="360"/>
      </w:pPr>
    </w:lvl>
    <w:lvl w:ilvl="1" w:tplc="04050019" w:tentative="1">
      <w:start w:val="1"/>
      <w:numFmt w:val="lowerLetter"/>
      <w:lvlText w:val="%2."/>
      <w:lvlJc w:val="left"/>
      <w:pPr>
        <w:ind w:left="2952" w:hanging="360"/>
      </w:pPr>
    </w:lvl>
    <w:lvl w:ilvl="2" w:tplc="0405001B" w:tentative="1">
      <w:start w:val="1"/>
      <w:numFmt w:val="lowerRoman"/>
      <w:lvlText w:val="%3."/>
      <w:lvlJc w:val="right"/>
      <w:pPr>
        <w:ind w:left="3672" w:hanging="180"/>
      </w:pPr>
    </w:lvl>
    <w:lvl w:ilvl="3" w:tplc="0405000F" w:tentative="1">
      <w:start w:val="1"/>
      <w:numFmt w:val="decimal"/>
      <w:lvlText w:val="%4."/>
      <w:lvlJc w:val="left"/>
      <w:pPr>
        <w:ind w:left="4392" w:hanging="360"/>
      </w:pPr>
    </w:lvl>
    <w:lvl w:ilvl="4" w:tplc="04050019" w:tentative="1">
      <w:start w:val="1"/>
      <w:numFmt w:val="lowerLetter"/>
      <w:lvlText w:val="%5."/>
      <w:lvlJc w:val="left"/>
      <w:pPr>
        <w:ind w:left="5112" w:hanging="360"/>
      </w:pPr>
    </w:lvl>
    <w:lvl w:ilvl="5" w:tplc="0405001B" w:tentative="1">
      <w:start w:val="1"/>
      <w:numFmt w:val="lowerRoman"/>
      <w:lvlText w:val="%6."/>
      <w:lvlJc w:val="right"/>
      <w:pPr>
        <w:ind w:left="5832" w:hanging="180"/>
      </w:pPr>
    </w:lvl>
    <w:lvl w:ilvl="6" w:tplc="0405000F" w:tentative="1">
      <w:start w:val="1"/>
      <w:numFmt w:val="decimal"/>
      <w:lvlText w:val="%7."/>
      <w:lvlJc w:val="left"/>
      <w:pPr>
        <w:ind w:left="6552" w:hanging="360"/>
      </w:pPr>
    </w:lvl>
    <w:lvl w:ilvl="7" w:tplc="04050019" w:tentative="1">
      <w:start w:val="1"/>
      <w:numFmt w:val="lowerLetter"/>
      <w:lvlText w:val="%8."/>
      <w:lvlJc w:val="left"/>
      <w:pPr>
        <w:ind w:left="7272" w:hanging="360"/>
      </w:pPr>
    </w:lvl>
    <w:lvl w:ilvl="8" w:tplc="0405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6E8695D"/>
    <w:multiLevelType w:val="hybridMultilevel"/>
    <w:tmpl w:val="AC0A6702"/>
    <w:lvl w:ilvl="0" w:tplc="45B24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544FAC6">
      <w:start w:val="1"/>
      <w:numFmt w:val="upperLetter"/>
      <w:lvlText w:val="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137EB9"/>
    <w:multiLevelType w:val="hybridMultilevel"/>
    <w:tmpl w:val="C23CF53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54CEB264">
      <w:start w:val="1"/>
      <w:numFmt w:val="lowerLetter"/>
      <w:lvlText w:val="%2."/>
      <w:lvlJc w:val="left"/>
      <w:pPr>
        <w:ind w:left="1440" w:hanging="360"/>
      </w:pPr>
      <w:rPr>
        <w:cap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F00334"/>
    <w:multiLevelType w:val="hybridMultilevel"/>
    <w:tmpl w:val="2160A0AE"/>
    <w:lvl w:ilvl="0" w:tplc="B2E0CB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A3BA0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DDE2C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CC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85F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FCCB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0464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CEC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F4D4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6D58B0"/>
    <w:multiLevelType w:val="hybridMultilevel"/>
    <w:tmpl w:val="35AA2AEE"/>
    <w:lvl w:ilvl="0" w:tplc="040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7">
    <w:nsid w:val="5D414274"/>
    <w:multiLevelType w:val="hybridMultilevel"/>
    <w:tmpl w:val="01C2C218"/>
    <w:lvl w:ilvl="0" w:tplc="C6D203EC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E3D277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11C868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92D5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CFD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896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65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C2B8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D481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E0A96"/>
    <w:multiLevelType w:val="hybridMultilevel"/>
    <w:tmpl w:val="BC468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E0DE9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500" w:hanging="360"/>
      </w:pPr>
    </w:lvl>
    <w:lvl w:ilvl="1" w:tplc="04050019" w:tentative="1">
      <w:start w:val="1"/>
      <w:numFmt w:val="lowerLetter"/>
      <w:lvlText w:val="%2."/>
      <w:lvlJc w:val="left"/>
      <w:pPr>
        <w:ind w:left="1154" w:hanging="360"/>
      </w:pPr>
    </w:lvl>
    <w:lvl w:ilvl="2" w:tplc="0405001B" w:tentative="1">
      <w:start w:val="1"/>
      <w:numFmt w:val="lowerRoman"/>
      <w:lvlText w:val="%3."/>
      <w:lvlJc w:val="right"/>
      <w:pPr>
        <w:ind w:left="1874" w:hanging="180"/>
      </w:pPr>
    </w:lvl>
    <w:lvl w:ilvl="3" w:tplc="0405000F" w:tentative="1">
      <w:start w:val="1"/>
      <w:numFmt w:val="decimal"/>
      <w:lvlText w:val="%4."/>
      <w:lvlJc w:val="left"/>
      <w:pPr>
        <w:ind w:left="2594" w:hanging="360"/>
      </w:pPr>
    </w:lvl>
    <w:lvl w:ilvl="4" w:tplc="04050019" w:tentative="1">
      <w:start w:val="1"/>
      <w:numFmt w:val="lowerLetter"/>
      <w:lvlText w:val="%5."/>
      <w:lvlJc w:val="left"/>
      <w:pPr>
        <w:ind w:left="3314" w:hanging="360"/>
      </w:pPr>
    </w:lvl>
    <w:lvl w:ilvl="5" w:tplc="0405001B" w:tentative="1">
      <w:start w:val="1"/>
      <w:numFmt w:val="lowerRoman"/>
      <w:lvlText w:val="%6."/>
      <w:lvlJc w:val="right"/>
      <w:pPr>
        <w:ind w:left="4034" w:hanging="180"/>
      </w:pPr>
    </w:lvl>
    <w:lvl w:ilvl="6" w:tplc="0405000F" w:tentative="1">
      <w:start w:val="1"/>
      <w:numFmt w:val="decimal"/>
      <w:lvlText w:val="%7."/>
      <w:lvlJc w:val="left"/>
      <w:pPr>
        <w:ind w:left="4754" w:hanging="360"/>
      </w:pPr>
    </w:lvl>
    <w:lvl w:ilvl="7" w:tplc="04050019" w:tentative="1">
      <w:start w:val="1"/>
      <w:numFmt w:val="lowerLetter"/>
      <w:lvlText w:val="%8."/>
      <w:lvlJc w:val="left"/>
      <w:pPr>
        <w:ind w:left="5474" w:hanging="360"/>
      </w:pPr>
    </w:lvl>
    <w:lvl w:ilvl="8" w:tplc="040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0">
    <w:nsid w:val="69E01242"/>
    <w:multiLevelType w:val="multilevel"/>
    <w:tmpl w:val="719835D4"/>
    <w:lvl w:ilvl="0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2">
    <w:nsid w:val="6CAF3FBC"/>
    <w:multiLevelType w:val="hybridMultilevel"/>
    <w:tmpl w:val="4E9C25B4"/>
    <w:lvl w:ilvl="0" w:tplc="04050019">
      <w:start w:val="1"/>
      <w:numFmt w:val="lowerLetter"/>
      <w:lvlText w:val="%1."/>
      <w:lvlJc w:val="left"/>
      <w:pPr>
        <w:ind w:left="851" w:hanging="360"/>
      </w:p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3">
    <w:nsid w:val="6F376A20"/>
    <w:multiLevelType w:val="hybridMultilevel"/>
    <w:tmpl w:val="4FF85D7E"/>
    <w:lvl w:ilvl="0" w:tplc="3FA6175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5">
    <w:nsid w:val="7A5A24E9"/>
    <w:multiLevelType w:val="hybridMultilevel"/>
    <w:tmpl w:val="56E2A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9A408A"/>
    <w:multiLevelType w:val="hybridMultilevel"/>
    <w:tmpl w:val="4E9C25B4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D015B0D"/>
    <w:multiLevelType w:val="hybridMultilevel"/>
    <w:tmpl w:val="84508BEE"/>
    <w:lvl w:ilvl="0" w:tplc="04050017">
      <w:start w:val="1"/>
      <w:numFmt w:val="lowerLetter"/>
      <w:lvlText w:val="%1)"/>
      <w:lvlJc w:val="left"/>
      <w:pPr>
        <w:ind w:left="1512" w:hanging="360"/>
      </w:pPr>
    </w:lvl>
    <w:lvl w:ilvl="1" w:tplc="04050019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0"/>
  </w:num>
  <w:num w:numId="10">
    <w:abstractNumId w:val="13"/>
  </w:num>
  <w:num w:numId="11">
    <w:abstractNumId w:val="6"/>
  </w:num>
  <w:num w:numId="12">
    <w:abstractNumId w:val="4"/>
  </w:num>
  <w:num w:numId="13">
    <w:abstractNumId w:val="11"/>
  </w:num>
  <w:num w:numId="14">
    <w:abstractNumId w:val="12"/>
  </w:num>
  <w:num w:numId="15">
    <w:abstractNumId w:val="0"/>
  </w:num>
  <w:num w:numId="16">
    <w:abstractNumId w:val="3"/>
  </w:num>
  <w:num w:numId="17">
    <w:abstractNumId w:val="25"/>
  </w:num>
  <w:num w:numId="18">
    <w:abstractNumId w:val="14"/>
  </w:num>
  <w:num w:numId="19">
    <w:abstractNumId w:val="20"/>
  </w:num>
  <w:num w:numId="20">
    <w:abstractNumId w:val="18"/>
  </w:num>
  <w:num w:numId="21">
    <w:abstractNumId w:val="7"/>
  </w:num>
  <w:num w:numId="22">
    <w:abstractNumId w:val="2"/>
  </w:num>
  <w:num w:numId="23">
    <w:abstractNumId w:val="26"/>
  </w:num>
  <w:num w:numId="24">
    <w:abstractNumId w:val="8"/>
  </w:num>
  <w:num w:numId="25">
    <w:abstractNumId w:val="16"/>
  </w:num>
  <w:num w:numId="26">
    <w:abstractNumId w:val="19"/>
  </w:num>
  <w:num w:numId="27">
    <w:abstractNumId w:val="23"/>
  </w:num>
  <w:num w:numId="28">
    <w:abstractNumId w:val="27"/>
  </w:num>
  <w:num w:numId="29">
    <w:abstractNumId w:val="22"/>
  </w:num>
  <w:num w:numId="30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945F8"/>
    <w:rsid w:val="00000318"/>
    <w:rsid w:val="000003B2"/>
    <w:rsid w:val="000035B2"/>
    <w:rsid w:val="00005469"/>
    <w:rsid w:val="00006A80"/>
    <w:rsid w:val="0000736A"/>
    <w:rsid w:val="0000745E"/>
    <w:rsid w:val="000106D3"/>
    <w:rsid w:val="00011795"/>
    <w:rsid w:val="0001261A"/>
    <w:rsid w:val="00012E99"/>
    <w:rsid w:val="000130B0"/>
    <w:rsid w:val="00013474"/>
    <w:rsid w:val="00016AE1"/>
    <w:rsid w:val="00016D39"/>
    <w:rsid w:val="0002018A"/>
    <w:rsid w:val="00020BAC"/>
    <w:rsid w:val="00020E6F"/>
    <w:rsid w:val="00021082"/>
    <w:rsid w:val="0002286D"/>
    <w:rsid w:val="00023829"/>
    <w:rsid w:val="000251BB"/>
    <w:rsid w:val="000267E4"/>
    <w:rsid w:val="00027631"/>
    <w:rsid w:val="00031C8B"/>
    <w:rsid w:val="00036E30"/>
    <w:rsid w:val="000404CB"/>
    <w:rsid w:val="00040527"/>
    <w:rsid w:val="0004119E"/>
    <w:rsid w:val="00043D12"/>
    <w:rsid w:val="00045FAB"/>
    <w:rsid w:val="0004600E"/>
    <w:rsid w:val="00047C21"/>
    <w:rsid w:val="00050151"/>
    <w:rsid w:val="00052817"/>
    <w:rsid w:val="0005342A"/>
    <w:rsid w:val="0005469C"/>
    <w:rsid w:val="000548CC"/>
    <w:rsid w:val="000559C4"/>
    <w:rsid w:val="00056B70"/>
    <w:rsid w:val="00057C53"/>
    <w:rsid w:val="00057DFB"/>
    <w:rsid w:val="00064382"/>
    <w:rsid w:val="00066BE0"/>
    <w:rsid w:val="00072CBD"/>
    <w:rsid w:val="00073B6C"/>
    <w:rsid w:val="00073FB7"/>
    <w:rsid w:val="000740F2"/>
    <w:rsid w:val="00074DE7"/>
    <w:rsid w:val="00075C52"/>
    <w:rsid w:val="00082A30"/>
    <w:rsid w:val="00083739"/>
    <w:rsid w:val="00083C35"/>
    <w:rsid w:val="00084CE2"/>
    <w:rsid w:val="00086739"/>
    <w:rsid w:val="00090482"/>
    <w:rsid w:val="0009188D"/>
    <w:rsid w:val="00094527"/>
    <w:rsid w:val="00094AE1"/>
    <w:rsid w:val="00095231"/>
    <w:rsid w:val="00095FCA"/>
    <w:rsid w:val="000A0449"/>
    <w:rsid w:val="000A2ADD"/>
    <w:rsid w:val="000A2C80"/>
    <w:rsid w:val="000A58B6"/>
    <w:rsid w:val="000A6495"/>
    <w:rsid w:val="000A7688"/>
    <w:rsid w:val="000A79F8"/>
    <w:rsid w:val="000B0C36"/>
    <w:rsid w:val="000B4419"/>
    <w:rsid w:val="000B45FD"/>
    <w:rsid w:val="000B591A"/>
    <w:rsid w:val="000B5BCA"/>
    <w:rsid w:val="000B665E"/>
    <w:rsid w:val="000C2141"/>
    <w:rsid w:val="000C21F3"/>
    <w:rsid w:val="000C30AC"/>
    <w:rsid w:val="000C3887"/>
    <w:rsid w:val="000C3960"/>
    <w:rsid w:val="000C4F39"/>
    <w:rsid w:val="000C669E"/>
    <w:rsid w:val="000C7854"/>
    <w:rsid w:val="000D082C"/>
    <w:rsid w:val="000D0906"/>
    <w:rsid w:val="000D0A3A"/>
    <w:rsid w:val="000D18B7"/>
    <w:rsid w:val="000D1A29"/>
    <w:rsid w:val="000D1B0D"/>
    <w:rsid w:val="000D1C4C"/>
    <w:rsid w:val="000D25FE"/>
    <w:rsid w:val="000D2FF0"/>
    <w:rsid w:val="000D2FF8"/>
    <w:rsid w:val="000D34A2"/>
    <w:rsid w:val="000D35EE"/>
    <w:rsid w:val="000D368A"/>
    <w:rsid w:val="000D7D90"/>
    <w:rsid w:val="000D7E28"/>
    <w:rsid w:val="000E0CB1"/>
    <w:rsid w:val="000E159F"/>
    <w:rsid w:val="000E2B2C"/>
    <w:rsid w:val="000E3DF2"/>
    <w:rsid w:val="000E4509"/>
    <w:rsid w:val="000E46B8"/>
    <w:rsid w:val="000E63D4"/>
    <w:rsid w:val="000E6C7F"/>
    <w:rsid w:val="000E77F8"/>
    <w:rsid w:val="000E7D54"/>
    <w:rsid w:val="000F0B68"/>
    <w:rsid w:val="000F6022"/>
    <w:rsid w:val="000F6713"/>
    <w:rsid w:val="000F6B0F"/>
    <w:rsid w:val="0010000C"/>
    <w:rsid w:val="00101018"/>
    <w:rsid w:val="001025AC"/>
    <w:rsid w:val="001057DC"/>
    <w:rsid w:val="001073E1"/>
    <w:rsid w:val="00107621"/>
    <w:rsid w:val="00107710"/>
    <w:rsid w:val="00107F75"/>
    <w:rsid w:val="00112182"/>
    <w:rsid w:val="001129B1"/>
    <w:rsid w:val="00113759"/>
    <w:rsid w:val="001146EA"/>
    <w:rsid w:val="00114793"/>
    <w:rsid w:val="00115CE2"/>
    <w:rsid w:val="001165CF"/>
    <w:rsid w:val="00121066"/>
    <w:rsid w:val="00121725"/>
    <w:rsid w:val="00121E58"/>
    <w:rsid w:val="001245BD"/>
    <w:rsid w:val="00126A67"/>
    <w:rsid w:val="001275AC"/>
    <w:rsid w:val="0012782A"/>
    <w:rsid w:val="00130706"/>
    <w:rsid w:val="00130F9E"/>
    <w:rsid w:val="00131B98"/>
    <w:rsid w:val="00131BD3"/>
    <w:rsid w:val="00131F98"/>
    <w:rsid w:val="001324AD"/>
    <w:rsid w:val="00132BB2"/>
    <w:rsid w:val="001331CB"/>
    <w:rsid w:val="0013369F"/>
    <w:rsid w:val="00134012"/>
    <w:rsid w:val="00134942"/>
    <w:rsid w:val="001355EE"/>
    <w:rsid w:val="00135C5F"/>
    <w:rsid w:val="001362CC"/>
    <w:rsid w:val="00140FF4"/>
    <w:rsid w:val="00142536"/>
    <w:rsid w:val="00142B14"/>
    <w:rsid w:val="00142EA1"/>
    <w:rsid w:val="00143155"/>
    <w:rsid w:val="00143917"/>
    <w:rsid w:val="00145ECE"/>
    <w:rsid w:val="00146786"/>
    <w:rsid w:val="00147AB1"/>
    <w:rsid w:val="00152EC0"/>
    <w:rsid w:val="00154606"/>
    <w:rsid w:val="001555C3"/>
    <w:rsid w:val="00156F82"/>
    <w:rsid w:val="00157794"/>
    <w:rsid w:val="00157C11"/>
    <w:rsid w:val="001632E9"/>
    <w:rsid w:val="001634F6"/>
    <w:rsid w:val="0016417D"/>
    <w:rsid w:val="001644DA"/>
    <w:rsid w:val="0016485A"/>
    <w:rsid w:val="00164A4E"/>
    <w:rsid w:val="00167E17"/>
    <w:rsid w:val="00170A17"/>
    <w:rsid w:val="00170F05"/>
    <w:rsid w:val="00171B7C"/>
    <w:rsid w:val="0017206D"/>
    <w:rsid w:val="00173FA2"/>
    <w:rsid w:val="00175494"/>
    <w:rsid w:val="00175B57"/>
    <w:rsid w:val="001771ED"/>
    <w:rsid w:val="001774FC"/>
    <w:rsid w:val="001810C4"/>
    <w:rsid w:val="001812FF"/>
    <w:rsid w:val="00181CB5"/>
    <w:rsid w:val="0018413C"/>
    <w:rsid w:val="00185C7D"/>
    <w:rsid w:val="001864BA"/>
    <w:rsid w:val="0018747F"/>
    <w:rsid w:val="00187F04"/>
    <w:rsid w:val="0019025A"/>
    <w:rsid w:val="00190F82"/>
    <w:rsid w:val="00192517"/>
    <w:rsid w:val="0019278B"/>
    <w:rsid w:val="00193032"/>
    <w:rsid w:val="00193BA4"/>
    <w:rsid w:val="00193CCB"/>
    <w:rsid w:val="0019559B"/>
    <w:rsid w:val="00195E7F"/>
    <w:rsid w:val="00196148"/>
    <w:rsid w:val="00196F84"/>
    <w:rsid w:val="00197A44"/>
    <w:rsid w:val="001A2D86"/>
    <w:rsid w:val="001A2FA3"/>
    <w:rsid w:val="001A32B7"/>
    <w:rsid w:val="001A4B95"/>
    <w:rsid w:val="001A5BFF"/>
    <w:rsid w:val="001A7AE9"/>
    <w:rsid w:val="001B26E9"/>
    <w:rsid w:val="001B3B4D"/>
    <w:rsid w:val="001B7248"/>
    <w:rsid w:val="001C0833"/>
    <w:rsid w:val="001C0EA6"/>
    <w:rsid w:val="001C103C"/>
    <w:rsid w:val="001C2D09"/>
    <w:rsid w:val="001C3CC3"/>
    <w:rsid w:val="001C66BB"/>
    <w:rsid w:val="001D0186"/>
    <w:rsid w:val="001D1158"/>
    <w:rsid w:val="001D1558"/>
    <w:rsid w:val="001D1ACC"/>
    <w:rsid w:val="001D2AED"/>
    <w:rsid w:val="001D40F4"/>
    <w:rsid w:val="001D50AC"/>
    <w:rsid w:val="001E00F9"/>
    <w:rsid w:val="001E24FA"/>
    <w:rsid w:val="001E3042"/>
    <w:rsid w:val="001E52B7"/>
    <w:rsid w:val="001E63FC"/>
    <w:rsid w:val="001E6F63"/>
    <w:rsid w:val="001E7465"/>
    <w:rsid w:val="001F241D"/>
    <w:rsid w:val="001F477E"/>
    <w:rsid w:val="001F5327"/>
    <w:rsid w:val="00200299"/>
    <w:rsid w:val="00200B5E"/>
    <w:rsid w:val="002022B3"/>
    <w:rsid w:val="00202483"/>
    <w:rsid w:val="00202564"/>
    <w:rsid w:val="00203319"/>
    <w:rsid w:val="00204639"/>
    <w:rsid w:val="00204739"/>
    <w:rsid w:val="002053AE"/>
    <w:rsid w:val="0020771C"/>
    <w:rsid w:val="00212752"/>
    <w:rsid w:val="00213F6D"/>
    <w:rsid w:val="00215268"/>
    <w:rsid w:val="002154A1"/>
    <w:rsid w:val="0021765E"/>
    <w:rsid w:val="0021769E"/>
    <w:rsid w:val="00220ED5"/>
    <w:rsid w:val="00221910"/>
    <w:rsid w:val="00222AA7"/>
    <w:rsid w:val="00222D49"/>
    <w:rsid w:val="00224262"/>
    <w:rsid w:val="00224E76"/>
    <w:rsid w:val="00224FB3"/>
    <w:rsid w:val="0022714C"/>
    <w:rsid w:val="00230DA5"/>
    <w:rsid w:val="00236CED"/>
    <w:rsid w:val="00240FF9"/>
    <w:rsid w:val="00241F87"/>
    <w:rsid w:val="00242242"/>
    <w:rsid w:val="00242955"/>
    <w:rsid w:val="00244488"/>
    <w:rsid w:val="00244BB5"/>
    <w:rsid w:val="00245C47"/>
    <w:rsid w:val="00245E13"/>
    <w:rsid w:val="0024616E"/>
    <w:rsid w:val="00246CB0"/>
    <w:rsid w:val="00247414"/>
    <w:rsid w:val="00250A59"/>
    <w:rsid w:val="00251040"/>
    <w:rsid w:val="00251691"/>
    <w:rsid w:val="00251AF1"/>
    <w:rsid w:val="00254DD0"/>
    <w:rsid w:val="00255873"/>
    <w:rsid w:val="00256310"/>
    <w:rsid w:val="00256D34"/>
    <w:rsid w:val="00257887"/>
    <w:rsid w:val="002610F0"/>
    <w:rsid w:val="002619CB"/>
    <w:rsid w:val="00262573"/>
    <w:rsid w:val="00264622"/>
    <w:rsid w:val="00264CEA"/>
    <w:rsid w:val="00266BD7"/>
    <w:rsid w:val="00270D2F"/>
    <w:rsid w:val="002718B6"/>
    <w:rsid w:val="00271CB7"/>
    <w:rsid w:val="002733FC"/>
    <w:rsid w:val="00273FF6"/>
    <w:rsid w:val="00274254"/>
    <w:rsid w:val="00274822"/>
    <w:rsid w:val="00274FFA"/>
    <w:rsid w:val="002756DE"/>
    <w:rsid w:val="00276CC3"/>
    <w:rsid w:val="00277719"/>
    <w:rsid w:val="0027777E"/>
    <w:rsid w:val="00280A4A"/>
    <w:rsid w:val="00281022"/>
    <w:rsid w:val="002835A3"/>
    <w:rsid w:val="00284AAB"/>
    <w:rsid w:val="0028508E"/>
    <w:rsid w:val="00285387"/>
    <w:rsid w:val="002853AF"/>
    <w:rsid w:val="00285B8D"/>
    <w:rsid w:val="002867B1"/>
    <w:rsid w:val="0028749A"/>
    <w:rsid w:val="00287C96"/>
    <w:rsid w:val="002916BE"/>
    <w:rsid w:val="00292383"/>
    <w:rsid w:val="002934C6"/>
    <w:rsid w:val="002936BA"/>
    <w:rsid w:val="00294838"/>
    <w:rsid w:val="002952CD"/>
    <w:rsid w:val="00295C86"/>
    <w:rsid w:val="00296088"/>
    <w:rsid w:val="00296827"/>
    <w:rsid w:val="00296A4E"/>
    <w:rsid w:val="00296ACE"/>
    <w:rsid w:val="002973F7"/>
    <w:rsid w:val="002A1358"/>
    <w:rsid w:val="002A1B5C"/>
    <w:rsid w:val="002A50D0"/>
    <w:rsid w:val="002A67A1"/>
    <w:rsid w:val="002A746C"/>
    <w:rsid w:val="002B0D66"/>
    <w:rsid w:val="002B0ED4"/>
    <w:rsid w:val="002B23BC"/>
    <w:rsid w:val="002B3AB7"/>
    <w:rsid w:val="002B475E"/>
    <w:rsid w:val="002B4C51"/>
    <w:rsid w:val="002B4E6F"/>
    <w:rsid w:val="002B53DF"/>
    <w:rsid w:val="002B5619"/>
    <w:rsid w:val="002B7657"/>
    <w:rsid w:val="002B7F96"/>
    <w:rsid w:val="002C0477"/>
    <w:rsid w:val="002C0AD9"/>
    <w:rsid w:val="002C22D2"/>
    <w:rsid w:val="002C45BC"/>
    <w:rsid w:val="002D2C81"/>
    <w:rsid w:val="002D3943"/>
    <w:rsid w:val="002D5789"/>
    <w:rsid w:val="002E15CF"/>
    <w:rsid w:val="002E1980"/>
    <w:rsid w:val="002E314B"/>
    <w:rsid w:val="002E3235"/>
    <w:rsid w:val="002E3E5F"/>
    <w:rsid w:val="002E5842"/>
    <w:rsid w:val="002E5CEE"/>
    <w:rsid w:val="002E6A67"/>
    <w:rsid w:val="002E6CFF"/>
    <w:rsid w:val="002E6E7C"/>
    <w:rsid w:val="002E72AF"/>
    <w:rsid w:val="002E7D0D"/>
    <w:rsid w:val="002F109B"/>
    <w:rsid w:val="002F1E20"/>
    <w:rsid w:val="002F2236"/>
    <w:rsid w:val="002F33BF"/>
    <w:rsid w:val="002F36C6"/>
    <w:rsid w:val="002F3C5D"/>
    <w:rsid w:val="002F4C52"/>
    <w:rsid w:val="002F5517"/>
    <w:rsid w:val="002F7B08"/>
    <w:rsid w:val="00300C1C"/>
    <w:rsid w:val="00302693"/>
    <w:rsid w:val="00302A2C"/>
    <w:rsid w:val="00302B6A"/>
    <w:rsid w:val="00302B9F"/>
    <w:rsid w:val="0030384F"/>
    <w:rsid w:val="00304646"/>
    <w:rsid w:val="0030467D"/>
    <w:rsid w:val="003047C8"/>
    <w:rsid w:val="00305E05"/>
    <w:rsid w:val="00305FA8"/>
    <w:rsid w:val="00306BBF"/>
    <w:rsid w:val="00306D5B"/>
    <w:rsid w:val="00312504"/>
    <w:rsid w:val="0031254E"/>
    <w:rsid w:val="003169BF"/>
    <w:rsid w:val="00316EBD"/>
    <w:rsid w:val="00317BB5"/>
    <w:rsid w:val="00320185"/>
    <w:rsid w:val="0032185E"/>
    <w:rsid w:val="00321C79"/>
    <w:rsid w:val="003222D2"/>
    <w:rsid w:val="003226F3"/>
    <w:rsid w:val="00323438"/>
    <w:rsid w:val="003236D6"/>
    <w:rsid w:val="00324C51"/>
    <w:rsid w:val="00325CF9"/>
    <w:rsid w:val="00330E9F"/>
    <w:rsid w:val="003321FD"/>
    <w:rsid w:val="00332707"/>
    <w:rsid w:val="0033274D"/>
    <w:rsid w:val="00333F6A"/>
    <w:rsid w:val="00334270"/>
    <w:rsid w:val="00335BB7"/>
    <w:rsid w:val="00335EB7"/>
    <w:rsid w:val="00340D11"/>
    <w:rsid w:val="00342802"/>
    <w:rsid w:val="00347C21"/>
    <w:rsid w:val="00347FA2"/>
    <w:rsid w:val="00350A4F"/>
    <w:rsid w:val="00351366"/>
    <w:rsid w:val="00353EEF"/>
    <w:rsid w:val="003552CD"/>
    <w:rsid w:val="003557D2"/>
    <w:rsid w:val="00355EE6"/>
    <w:rsid w:val="003579A4"/>
    <w:rsid w:val="0036255A"/>
    <w:rsid w:val="00364504"/>
    <w:rsid w:val="00364F1B"/>
    <w:rsid w:val="003668B2"/>
    <w:rsid w:val="00366B41"/>
    <w:rsid w:val="00367E82"/>
    <w:rsid w:val="0037204A"/>
    <w:rsid w:val="00372494"/>
    <w:rsid w:val="003727A2"/>
    <w:rsid w:val="00373CC3"/>
    <w:rsid w:val="003757FD"/>
    <w:rsid w:val="00377EF1"/>
    <w:rsid w:val="00382D8F"/>
    <w:rsid w:val="00382E06"/>
    <w:rsid w:val="003842D0"/>
    <w:rsid w:val="0038458A"/>
    <w:rsid w:val="0038640B"/>
    <w:rsid w:val="0038649B"/>
    <w:rsid w:val="00386D63"/>
    <w:rsid w:val="00387E41"/>
    <w:rsid w:val="00391638"/>
    <w:rsid w:val="00391BDD"/>
    <w:rsid w:val="00391E15"/>
    <w:rsid w:val="00393AB9"/>
    <w:rsid w:val="0039499F"/>
    <w:rsid w:val="00394BAE"/>
    <w:rsid w:val="00395C9B"/>
    <w:rsid w:val="003963A0"/>
    <w:rsid w:val="003A2EDD"/>
    <w:rsid w:val="003A4D32"/>
    <w:rsid w:val="003A627F"/>
    <w:rsid w:val="003A7040"/>
    <w:rsid w:val="003B0BC5"/>
    <w:rsid w:val="003B14D4"/>
    <w:rsid w:val="003B169D"/>
    <w:rsid w:val="003B4250"/>
    <w:rsid w:val="003B4522"/>
    <w:rsid w:val="003B4553"/>
    <w:rsid w:val="003B4603"/>
    <w:rsid w:val="003B5444"/>
    <w:rsid w:val="003B758B"/>
    <w:rsid w:val="003B7F73"/>
    <w:rsid w:val="003C014B"/>
    <w:rsid w:val="003C038D"/>
    <w:rsid w:val="003C22C8"/>
    <w:rsid w:val="003C4C39"/>
    <w:rsid w:val="003C50A3"/>
    <w:rsid w:val="003C642F"/>
    <w:rsid w:val="003C75DA"/>
    <w:rsid w:val="003C7ECA"/>
    <w:rsid w:val="003C7F5C"/>
    <w:rsid w:val="003D0DD0"/>
    <w:rsid w:val="003D1ACA"/>
    <w:rsid w:val="003D1DF9"/>
    <w:rsid w:val="003D1F40"/>
    <w:rsid w:val="003D4C7B"/>
    <w:rsid w:val="003D696A"/>
    <w:rsid w:val="003D7F1E"/>
    <w:rsid w:val="003D7FDA"/>
    <w:rsid w:val="003E0403"/>
    <w:rsid w:val="003E1A90"/>
    <w:rsid w:val="003E2060"/>
    <w:rsid w:val="003E2314"/>
    <w:rsid w:val="003E3280"/>
    <w:rsid w:val="003E36CD"/>
    <w:rsid w:val="003E3BC3"/>
    <w:rsid w:val="003E3D67"/>
    <w:rsid w:val="003E3FB3"/>
    <w:rsid w:val="003E4B94"/>
    <w:rsid w:val="003E5230"/>
    <w:rsid w:val="003E7ABA"/>
    <w:rsid w:val="003F0A0B"/>
    <w:rsid w:val="003F0DA6"/>
    <w:rsid w:val="003F1625"/>
    <w:rsid w:val="003F1FB9"/>
    <w:rsid w:val="003F5AAE"/>
    <w:rsid w:val="003F6286"/>
    <w:rsid w:val="003F69B3"/>
    <w:rsid w:val="00400FEF"/>
    <w:rsid w:val="004011A1"/>
    <w:rsid w:val="00404826"/>
    <w:rsid w:val="0040482F"/>
    <w:rsid w:val="00406B7E"/>
    <w:rsid w:val="00407834"/>
    <w:rsid w:val="0041496D"/>
    <w:rsid w:val="00414F5E"/>
    <w:rsid w:val="00415963"/>
    <w:rsid w:val="004174F1"/>
    <w:rsid w:val="004179B0"/>
    <w:rsid w:val="00420DD7"/>
    <w:rsid w:val="00420EBF"/>
    <w:rsid w:val="0042175A"/>
    <w:rsid w:val="0042385E"/>
    <w:rsid w:val="00423C13"/>
    <w:rsid w:val="0042448E"/>
    <w:rsid w:val="00424992"/>
    <w:rsid w:val="00425428"/>
    <w:rsid w:val="0042794B"/>
    <w:rsid w:val="00427BF6"/>
    <w:rsid w:val="00430464"/>
    <w:rsid w:val="00430C32"/>
    <w:rsid w:val="00431E01"/>
    <w:rsid w:val="00431F7B"/>
    <w:rsid w:val="0043200A"/>
    <w:rsid w:val="0043462A"/>
    <w:rsid w:val="00434AAB"/>
    <w:rsid w:val="0043718D"/>
    <w:rsid w:val="004378FB"/>
    <w:rsid w:val="00440428"/>
    <w:rsid w:val="00440538"/>
    <w:rsid w:val="004418DD"/>
    <w:rsid w:val="00441A04"/>
    <w:rsid w:val="00442CCD"/>
    <w:rsid w:val="004442FA"/>
    <w:rsid w:val="00444CFD"/>
    <w:rsid w:val="004459C6"/>
    <w:rsid w:val="00445C1E"/>
    <w:rsid w:val="004468A6"/>
    <w:rsid w:val="004471C1"/>
    <w:rsid w:val="00447903"/>
    <w:rsid w:val="00447FC0"/>
    <w:rsid w:val="00451F78"/>
    <w:rsid w:val="0045331C"/>
    <w:rsid w:val="00454CB4"/>
    <w:rsid w:val="004556AA"/>
    <w:rsid w:val="004561DF"/>
    <w:rsid w:val="00457897"/>
    <w:rsid w:val="00460484"/>
    <w:rsid w:val="00460C80"/>
    <w:rsid w:val="004629ED"/>
    <w:rsid w:val="004633EA"/>
    <w:rsid w:val="00464B2C"/>
    <w:rsid w:val="00466059"/>
    <w:rsid w:val="00466AAA"/>
    <w:rsid w:val="00467AAE"/>
    <w:rsid w:val="00470A57"/>
    <w:rsid w:val="0047153A"/>
    <w:rsid w:val="00471635"/>
    <w:rsid w:val="004717E1"/>
    <w:rsid w:val="00471D24"/>
    <w:rsid w:val="00471E17"/>
    <w:rsid w:val="00472B01"/>
    <w:rsid w:val="0047318C"/>
    <w:rsid w:val="00473616"/>
    <w:rsid w:val="00473D5A"/>
    <w:rsid w:val="004741E7"/>
    <w:rsid w:val="00474DC5"/>
    <w:rsid w:val="00475E46"/>
    <w:rsid w:val="0047631E"/>
    <w:rsid w:val="0047655D"/>
    <w:rsid w:val="0047792E"/>
    <w:rsid w:val="00477A43"/>
    <w:rsid w:val="00477EF9"/>
    <w:rsid w:val="00480502"/>
    <w:rsid w:val="00480FEF"/>
    <w:rsid w:val="00481AB3"/>
    <w:rsid w:val="004824D2"/>
    <w:rsid w:val="0048270F"/>
    <w:rsid w:val="00483B24"/>
    <w:rsid w:val="004848E5"/>
    <w:rsid w:val="00484B06"/>
    <w:rsid w:val="004851FB"/>
    <w:rsid w:val="004852D9"/>
    <w:rsid w:val="00485C68"/>
    <w:rsid w:val="00486793"/>
    <w:rsid w:val="00490668"/>
    <w:rsid w:val="00490853"/>
    <w:rsid w:val="004914B0"/>
    <w:rsid w:val="00494C63"/>
    <w:rsid w:val="00494D22"/>
    <w:rsid w:val="004952EA"/>
    <w:rsid w:val="0049590B"/>
    <w:rsid w:val="00495E49"/>
    <w:rsid w:val="004A1841"/>
    <w:rsid w:val="004A1B94"/>
    <w:rsid w:val="004A2095"/>
    <w:rsid w:val="004A4D7F"/>
    <w:rsid w:val="004A6772"/>
    <w:rsid w:val="004B3130"/>
    <w:rsid w:val="004B4014"/>
    <w:rsid w:val="004B43AF"/>
    <w:rsid w:val="004B5D7D"/>
    <w:rsid w:val="004B69F1"/>
    <w:rsid w:val="004C0A26"/>
    <w:rsid w:val="004C0F2E"/>
    <w:rsid w:val="004C10AE"/>
    <w:rsid w:val="004C1DA0"/>
    <w:rsid w:val="004C4263"/>
    <w:rsid w:val="004C4568"/>
    <w:rsid w:val="004C4C91"/>
    <w:rsid w:val="004C6245"/>
    <w:rsid w:val="004C658A"/>
    <w:rsid w:val="004D0A1C"/>
    <w:rsid w:val="004D152F"/>
    <w:rsid w:val="004D25B4"/>
    <w:rsid w:val="004D3774"/>
    <w:rsid w:val="004D41D0"/>
    <w:rsid w:val="004D490C"/>
    <w:rsid w:val="004D6071"/>
    <w:rsid w:val="004D7B84"/>
    <w:rsid w:val="004E03D1"/>
    <w:rsid w:val="004E077A"/>
    <w:rsid w:val="004E1DAB"/>
    <w:rsid w:val="004E1E4C"/>
    <w:rsid w:val="004E34B0"/>
    <w:rsid w:val="004E3E28"/>
    <w:rsid w:val="004E513F"/>
    <w:rsid w:val="004E72F4"/>
    <w:rsid w:val="004E7CBC"/>
    <w:rsid w:val="004F0E51"/>
    <w:rsid w:val="004F156D"/>
    <w:rsid w:val="004F2C7E"/>
    <w:rsid w:val="004F729E"/>
    <w:rsid w:val="004F7B88"/>
    <w:rsid w:val="00500408"/>
    <w:rsid w:val="00500C91"/>
    <w:rsid w:val="00505A23"/>
    <w:rsid w:val="005062CC"/>
    <w:rsid w:val="00510785"/>
    <w:rsid w:val="00511D8D"/>
    <w:rsid w:val="00512807"/>
    <w:rsid w:val="00513C78"/>
    <w:rsid w:val="00515307"/>
    <w:rsid w:val="00515A02"/>
    <w:rsid w:val="00515C4B"/>
    <w:rsid w:val="00517583"/>
    <w:rsid w:val="00520091"/>
    <w:rsid w:val="00520CF4"/>
    <w:rsid w:val="005234F0"/>
    <w:rsid w:val="00523CB0"/>
    <w:rsid w:val="00524B1A"/>
    <w:rsid w:val="00526DC2"/>
    <w:rsid w:val="00527147"/>
    <w:rsid w:val="00527ED8"/>
    <w:rsid w:val="005325DD"/>
    <w:rsid w:val="005329B6"/>
    <w:rsid w:val="005341BA"/>
    <w:rsid w:val="00536751"/>
    <w:rsid w:val="005375D8"/>
    <w:rsid w:val="00540438"/>
    <w:rsid w:val="00541023"/>
    <w:rsid w:val="005423E7"/>
    <w:rsid w:val="005453B2"/>
    <w:rsid w:val="005461AA"/>
    <w:rsid w:val="0054770C"/>
    <w:rsid w:val="00551328"/>
    <w:rsid w:val="00551C4F"/>
    <w:rsid w:val="00551E30"/>
    <w:rsid w:val="00554DEF"/>
    <w:rsid w:val="005551E6"/>
    <w:rsid w:val="00555250"/>
    <w:rsid w:val="00555512"/>
    <w:rsid w:val="0055587F"/>
    <w:rsid w:val="00556CF1"/>
    <w:rsid w:val="00557F32"/>
    <w:rsid w:val="00560D98"/>
    <w:rsid w:val="00562DD5"/>
    <w:rsid w:val="005646BB"/>
    <w:rsid w:val="00564740"/>
    <w:rsid w:val="00565224"/>
    <w:rsid w:val="0056574B"/>
    <w:rsid w:val="00565805"/>
    <w:rsid w:val="00565AE2"/>
    <w:rsid w:val="00565EE6"/>
    <w:rsid w:val="005666AA"/>
    <w:rsid w:val="0057154E"/>
    <w:rsid w:val="0057221C"/>
    <w:rsid w:val="005727AE"/>
    <w:rsid w:val="00572991"/>
    <w:rsid w:val="00573139"/>
    <w:rsid w:val="00573EB4"/>
    <w:rsid w:val="0057494D"/>
    <w:rsid w:val="00574ED8"/>
    <w:rsid w:val="00577120"/>
    <w:rsid w:val="0057736A"/>
    <w:rsid w:val="0058111F"/>
    <w:rsid w:val="0058267C"/>
    <w:rsid w:val="00583AEF"/>
    <w:rsid w:val="00583CBF"/>
    <w:rsid w:val="00586CF7"/>
    <w:rsid w:val="005870BF"/>
    <w:rsid w:val="00590998"/>
    <w:rsid w:val="00590D6D"/>
    <w:rsid w:val="005911B0"/>
    <w:rsid w:val="0059208B"/>
    <w:rsid w:val="00592271"/>
    <w:rsid w:val="005924A7"/>
    <w:rsid w:val="005929F2"/>
    <w:rsid w:val="00593F4A"/>
    <w:rsid w:val="00594FF3"/>
    <w:rsid w:val="00596197"/>
    <w:rsid w:val="005962F7"/>
    <w:rsid w:val="0059785F"/>
    <w:rsid w:val="00597A5A"/>
    <w:rsid w:val="005A0043"/>
    <w:rsid w:val="005A0149"/>
    <w:rsid w:val="005A0376"/>
    <w:rsid w:val="005A08B5"/>
    <w:rsid w:val="005A18AE"/>
    <w:rsid w:val="005A219E"/>
    <w:rsid w:val="005A4C7C"/>
    <w:rsid w:val="005A65E5"/>
    <w:rsid w:val="005A7CB4"/>
    <w:rsid w:val="005B42D6"/>
    <w:rsid w:val="005B4680"/>
    <w:rsid w:val="005C1C1A"/>
    <w:rsid w:val="005C1C1D"/>
    <w:rsid w:val="005C2371"/>
    <w:rsid w:val="005C2F6D"/>
    <w:rsid w:val="005C30F0"/>
    <w:rsid w:val="005C3828"/>
    <w:rsid w:val="005C3C9D"/>
    <w:rsid w:val="005D042A"/>
    <w:rsid w:val="005D0E96"/>
    <w:rsid w:val="005D1151"/>
    <w:rsid w:val="005D1E12"/>
    <w:rsid w:val="005D258A"/>
    <w:rsid w:val="005D2597"/>
    <w:rsid w:val="005D30E5"/>
    <w:rsid w:val="005D4EEC"/>
    <w:rsid w:val="005D608E"/>
    <w:rsid w:val="005E127A"/>
    <w:rsid w:val="005E1486"/>
    <w:rsid w:val="005E167B"/>
    <w:rsid w:val="005E256A"/>
    <w:rsid w:val="005E3F3E"/>
    <w:rsid w:val="005E4520"/>
    <w:rsid w:val="005E6243"/>
    <w:rsid w:val="005E6B87"/>
    <w:rsid w:val="005F1298"/>
    <w:rsid w:val="005F1393"/>
    <w:rsid w:val="005F62AB"/>
    <w:rsid w:val="005F692F"/>
    <w:rsid w:val="00600212"/>
    <w:rsid w:val="006004C0"/>
    <w:rsid w:val="006025F8"/>
    <w:rsid w:val="0060509A"/>
    <w:rsid w:val="006051B9"/>
    <w:rsid w:val="006052D5"/>
    <w:rsid w:val="00606359"/>
    <w:rsid w:val="00610FB9"/>
    <w:rsid w:val="006112EF"/>
    <w:rsid w:val="00611366"/>
    <w:rsid w:val="006114BB"/>
    <w:rsid w:val="00613599"/>
    <w:rsid w:val="00614003"/>
    <w:rsid w:val="0061458D"/>
    <w:rsid w:val="00615C5A"/>
    <w:rsid w:val="006246BE"/>
    <w:rsid w:val="0062638A"/>
    <w:rsid w:val="00627145"/>
    <w:rsid w:val="00632172"/>
    <w:rsid w:val="0063365B"/>
    <w:rsid w:val="006342DA"/>
    <w:rsid w:val="0063476F"/>
    <w:rsid w:val="006349EF"/>
    <w:rsid w:val="006353BC"/>
    <w:rsid w:val="00637B32"/>
    <w:rsid w:val="00640877"/>
    <w:rsid w:val="0064117E"/>
    <w:rsid w:val="00642BEF"/>
    <w:rsid w:val="00643DA6"/>
    <w:rsid w:val="006449DE"/>
    <w:rsid w:val="00646E3E"/>
    <w:rsid w:val="00647098"/>
    <w:rsid w:val="00650772"/>
    <w:rsid w:val="006514F4"/>
    <w:rsid w:val="0065459B"/>
    <w:rsid w:val="00655359"/>
    <w:rsid w:val="00657A48"/>
    <w:rsid w:val="0066219C"/>
    <w:rsid w:val="00662D13"/>
    <w:rsid w:val="00663645"/>
    <w:rsid w:val="006650F8"/>
    <w:rsid w:val="0066579C"/>
    <w:rsid w:val="00665E29"/>
    <w:rsid w:val="00665FBC"/>
    <w:rsid w:val="00666E30"/>
    <w:rsid w:val="00672A43"/>
    <w:rsid w:val="00673D6F"/>
    <w:rsid w:val="006744C3"/>
    <w:rsid w:val="0067450A"/>
    <w:rsid w:val="00675D85"/>
    <w:rsid w:val="00676954"/>
    <w:rsid w:val="00676FB8"/>
    <w:rsid w:val="00681233"/>
    <w:rsid w:val="0068124D"/>
    <w:rsid w:val="00681A84"/>
    <w:rsid w:val="00681F93"/>
    <w:rsid w:val="006838C9"/>
    <w:rsid w:val="00683F2D"/>
    <w:rsid w:val="00685DB0"/>
    <w:rsid w:val="00686784"/>
    <w:rsid w:val="006868A1"/>
    <w:rsid w:val="00687A8D"/>
    <w:rsid w:val="00697636"/>
    <w:rsid w:val="006A123E"/>
    <w:rsid w:val="006A16C4"/>
    <w:rsid w:val="006A2958"/>
    <w:rsid w:val="006A5491"/>
    <w:rsid w:val="006A6B2E"/>
    <w:rsid w:val="006B115F"/>
    <w:rsid w:val="006B1245"/>
    <w:rsid w:val="006B31FD"/>
    <w:rsid w:val="006B481C"/>
    <w:rsid w:val="006B65AD"/>
    <w:rsid w:val="006B67F7"/>
    <w:rsid w:val="006B6848"/>
    <w:rsid w:val="006B684F"/>
    <w:rsid w:val="006C0640"/>
    <w:rsid w:val="006C4923"/>
    <w:rsid w:val="006C5DAA"/>
    <w:rsid w:val="006C73B0"/>
    <w:rsid w:val="006C7894"/>
    <w:rsid w:val="006C7D9B"/>
    <w:rsid w:val="006D05C6"/>
    <w:rsid w:val="006D0D57"/>
    <w:rsid w:val="006D274F"/>
    <w:rsid w:val="006D2B6B"/>
    <w:rsid w:val="006D3A27"/>
    <w:rsid w:val="006D5724"/>
    <w:rsid w:val="006D6079"/>
    <w:rsid w:val="006D64DC"/>
    <w:rsid w:val="006D6D88"/>
    <w:rsid w:val="006E0DE1"/>
    <w:rsid w:val="006E187C"/>
    <w:rsid w:val="006E30CF"/>
    <w:rsid w:val="006E41BF"/>
    <w:rsid w:val="006E4907"/>
    <w:rsid w:val="006E4E50"/>
    <w:rsid w:val="006E5DF5"/>
    <w:rsid w:val="006E690E"/>
    <w:rsid w:val="006E6E40"/>
    <w:rsid w:val="006F1044"/>
    <w:rsid w:val="006F1E71"/>
    <w:rsid w:val="006F2A06"/>
    <w:rsid w:val="006F3E3F"/>
    <w:rsid w:val="006F3FC5"/>
    <w:rsid w:val="006F4048"/>
    <w:rsid w:val="006F4CA6"/>
    <w:rsid w:val="006F513B"/>
    <w:rsid w:val="006F58B4"/>
    <w:rsid w:val="006F7554"/>
    <w:rsid w:val="00700193"/>
    <w:rsid w:val="00700681"/>
    <w:rsid w:val="00700EBE"/>
    <w:rsid w:val="0070233F"/>
    <w:rsid w:val="0070345A"/>
    <w:rsid w:val="00703670"/>
    <w:rsid w:val="007042B8"/>
    <w:rsid w:val="007051CB"/>
    <w:rsid w:val="007065F6"/>
    <w:rsid w:val="00707D70"/>
    <w:rsid w:val="00711DBA"/>
    <w:rsid w:val="007124FD"/>
    <w:rsid w:val="00712B93"/>
    <w:rsid w:val="00714849"/>
    <w:rsid w:val="0071600F"/>
    <w:rsid w:val="00720A92"/>
    <w:rsid w:val="00721132"/>
    <w:rsid w:val="00722030"/>
    <w:rsid w:val="0072240C"/>
    <w:rsid w:val="007229CF"/>
    <w:rsid w:val="00722E89"/>
    <w:rsid w:val="00723157"/>
    <w:rsid w:val="0072750D"/>
    <w:rsid w:val="00727EE1"/>
    <w:rsid w:val="00730CFD"/>
    <w:rsid w:val="007312CF"/>
    <w:rsid w:val="00734C71"/>
    <w:rsid w:val="007357E7"/>
    <w:rsid w:val="00736790"/>
    <w:rsid w:val="00736CDB"/>
    <w:rsid w:val="00736E1F"/>
    <w:rsid w:val="007372A8"/>
    <w:rsid w:val="00740A88"/>
    <w:rsid w:val="007421DB"/>
    <w:rsid w:val="007440D3"/>
    <w:rsid w:val="0074430E"/>
    <w:rsid w:val="00745CBA"/>
    <w:rsid w:val="00747848"/>
    <w:rsid w:val="00752A52"/>
    <w:rsid w:val="007539AB"/>
    <w:rsid w:val="00754B7C"/>
    <w:rsid w:val="007570A3"/>
    <w:rsid w:val="00757CE7"/>
    <w:rsid w:val="007601C7"/>
    <w:rsid w:val="00761442"/>
    <w:rsid w:val="00761449"/>
    <w:rsid w:val="00762C63"/>
    <w:rsid w:val="00762EC6"/>
    <w:rsid w:val="0076383F"/>
    <w:rsid w:val="00764841"/>
    <w:rsid w:val="00764C28"/>
    <w:rsid w:val="00766586"/>
    <w:rsid w:val="00767FAE"/>
    <w:rsid w:val="00770649"/>
    <w:rsid w:val="00771AFE"/>
    <w:rsid w:val="00775020"/>
    <w:rsid w:val="00776663"/>
    <w:rsid w:val="00776E2B"/>
    <w:rsid w:val="00780491"/>
    <w:rsid w:val="00780E63"/>
    <w:rsid w:val="00782684"/>
    <w:rsid w:val="00783423"/>
    <w:rsid w:val="00786D41"/>
    <w:rsid w:val="00790192"/>
    <w:rsid w:val="007941F1"/>
    <w:rsid w:val="007943F7"/>
    <w:rsid w:val="00795AE7"/>
    <w:rsid w:val="007961B0"/>
    <w:rsid w:val="0079641D"/>
    <w:rsid w:val="00796D9E"/>
    <w:rsid w:val="00797D53"/>
    <w:rsid w:val="007A0ED4"/>
    <w:rsid w:val="007A25B6"/>
    <w:rsid w:val="007A2F72"/>
    <w:rsid w:val="007A3EEC"/>
    <w:rsid w:val="007A4707"/>
    <w:rsid w:val="007A49D8"/>
    <w:rsid w:val="007A5A8F"/>
    <w:rsid w:val="007A6FD4"/>
    <w:rsid w:val="007A7556"/>
    <w:rsid w:val="007B089A"/>
    <w:rsid w:val="007B15E2"/>
    <w:rsid w:val="007B342C"/>
    <w:rsid w:val="007B3F37"/>
    <w:rsid w:val="007C0DF0"/>
    <w:rsid w:val="007C2302"/>
    <w:rsid w:val="007C2FF8"/>
    <w:rsid w:val="007C3CE9"/>
    <w:rsid w:val="007C5830"/>
    <w:rsid w:val="007C5E96"/>
    <w:rsid w:val="007C6FDA"/>
    <w:rsid w:val="007C7223"/>
    <w:rsid w:val="007C73D4"/>
    <w:rsid w:val="007C76FC"/>
    <w:rsid w:val="007D0C3B"/>
    <w:rsid w:val="007D11CF"/>
    <w:rsid w:val="007D136D"/>
    <w:rsid w:val="007D36AF"/>
    <w:rsid w:val="007D3A85"/>
    <w:rsid w:val="007D4FC5"/>
    <w:rsid w:val="007D6AA2"/>
    <w:rsid w:val="007E05C4"/>
    <w:rsid w:val="007E1676"/>
    <w:rsid w:val="007E2319"/>
    <w:rsid w:val="007E2A57"/>
    <w:rsid w:val="007E3173"/>
    <w:rsid w:val="007E5889"/>
    <w:rsid w:val="007E75D9"/>
    <w:rsid w:val="007E79B9"/>
    <w:rsid w:val="007F0313"/>
    <w:rsid w:val="007F07DC"/>
    <w:rsid w:val="007F1F0A"/>
    <w:rsid w:val="007F22BF"/>
    <w:rsid w:val="007F4396"/>
    <w:rsid w:val="007F686B"/>
    <w:rsid w:val="0080024C"/>
    <w:rsid w:val="0080078E"/>
    <w:rsid w:val="00801884"/>
    <w:rsid w:val="008034AB"/>
    <w:rsid w:val="008044CA"/>
    <w:rsid w:val="00805E51"/>
    <w:rsid w:val="00806140"/>
    <w:rsid w:val="00807206"/>
    <w:rsid w:val="00810DDA"/>
    <w:rsid w:val="008124B3"/>
    <w:rsid w:val="008126C1"/>
    <w:rsid w:val="00812A96"/>
    <w:rsid w:val="00812EB7"/>
    <w:rsid w:val="0081599B"/>
    <w:rsid w:val="008179D9"/>
    <w:rsid w:val="00820ACD"/>
    <w:rsid w:val="0082280A"/>
    <w:rsid w:val="00822A7B"/>
    <w:rsid w:val="00824497"/>
    <w:rsid w:val="00826084"/>
    <w:rsid w:val="0082701D"/>
    <w:rsid w:val="00827174"/>
    <w:rsid w:val="00830851"/>
    <w:rsid w:val="00830FDC"/>
    <w:rsid w:val="00834218"/>
    <w:rsid w:val="00834705"/>
    <w:rsid w:val="00840B9B"/>
    <w:rsid w:val="00840C97"/>
    <w:rsid w:val="0084284D"/>
    <w:rsid w:val="00845D18"/>
    <w:rsid w:val="00845EA3"/>
    <w:rsid w:val="0084727D"/>
    <w:rsid w:val="0085012A"/>
    <w:rsid w:val="008506A3"/>
    <w:rsid w:val="00852392"/>
    <w:rsid w:val="00853964"/>
    <w:rsid w:val="00853B09"/>
    <w:rsid w:val="00853DF3"/>
    <w:rsid w:val="008543C7"/>
    <w:rsid w:val="00855D12"/>
    <w:rsid w:val="00856442"/>
    <w:rsid w:val="00856994"/>
    <w:rsid w:val="008602D6"/>
    <w:rsid w:val="00862C3F"/>
    <w:rsid w:val="008637BF"/>
    <w:rsid w:val="00863EF5"/>
    <w:rsid w:val="0086417B"/>
    <w:rsid w:val="00865EB5"/>
    <w:rsid w:val="0086659B"/>
    <w:rsid w:val="00866604"/>
    <w:rsid w:val="00866D7F"/>
    <w:rsid w:val="00871229"/>
    <w:rsid w:val="0087569B"/>
    <w:rsid w:val="0087598F"/>
    <w:rsid w:val="00875E26"/>
    <w:rsid w:val="00876C54"/>
    <w:rsid w:val="00877055"/>
    <w:rsid w:val="00877298"/>
    <w:rsid w:val="00881A62"/>
    <w:rsid w:val="00883532"/>
    <w:rsid w:val="00884C84"/>
    <w:rsid w:val="008854FD"/>
    <w:rsid w:val="0088684F"/>
    <w:rsid w:val="00887795"/>
    <w:rsid w:val="00890304"/>
    <w:rsid w:val="00892A04"/>
    <w:rsid w:val="0089503D"/>
    <w:rsid w:val="00895056"/>
    <w:rsid w:val="00897205"/>
    <w:rsid w:val="00897A60"/>
    <w:rsid w:val="008A2F0E"/>
    <w:rsid w:val="008A3908"/>
    <w:rsid w:val="008A41BB"/>
    <w:rsid w:val="008A4358"/>
    <w:rsid w:val="008A4964"/>
    <w:rsid w:val="008B25C5"/>
    <w:rsid w:val="008B4D3C"/>
    <w:rsid w:val="008B4FC9"/>
    <w:rsid w:val="008B6864"/>
    <w:rsid w:val="008B7166"/>
    <w:rsid w:val="008B71C8"/>
    <w:rsid w:val="008B7B85"/>
    <w:rsid w:val="008C13A6"/>
    <w:rsid w:val="008C62F3"/>
    <w:rsid w:val="008C6B69"/>
    <w:rsid w:val="008C7FC5"/>
    <w:rsid w:val="008D0E14"/>
    <w:rsid w:val="008D351E"/>
    <w:rsid w:val="008D3B41"/>
    <w:rsid w:val="008D45E1"/>
    <w:rsid w:val="008D5C95"/>
    <w:rsid w:val="008D5E03"/>
    <w:rsid w:val="008E0407"/>
    <w:rsid w:val="008E130D"/>
    <w:rsid w:val="008E1440"/>
    <w:rsid w:val="008E14A4"/>
    <w:rsid w:val="008E1929"/>
    <w:rsid w:val="008E26CC"/>
    <w:rsid w:val="008E50F2"/>
    <w:rsid w:val="008E62E9"/>
    <w:rsid w:val="008E630A"/>
    <w:rsid w:val="008E6C70"/>
    <w:rsid w:val="008E7976"/>
    <w:rsid w:val="008F36AE"/>
    <w:rsid w:val="008F3B03"/>
    <w:rsid w:val="008F5556"/>
    <w:rsid w:val="008F5A2C"/>
    <w:rsid w:val="008F6789"/>
    <w:rsid w:val="008F69F9"/>
    <w:rsid w:val="008F6F2A"/>
    <w:rsid w:val="008F7394"/>
    <w:rsid w:val="008F7ADF"/>
    <w:rsid w:val="00900A0B"/>
    <w:rsid w:val="0090257F"/>
    <w:rsid w:val="00904444"/>
    <w:rsid w:val="00904596"/>
    <w:rsid w:val="00905645"/>
    <w:rsid w:val="0090567C"/>
    <w:rsid w:val="00905E1A"/>
    <w:rsid w:val="009074A6"/>
    <w:rsid w:val="00907B98"/>
    <w:rsid w:val="009107B4"/>
    <w:rsid w:val="00911740"/>
    <w:rsid w:val="009118E6"/>
    <w:rsid w:val="009118FF"/>
    <w:rsid w:val="00912594"/>
    <w:rsid w:val="00912B26"/>
    <w:rsid w:val="00913BAF"/>
    <w:rsid w:val="00914375"/>
    <w:rsid w:val="00914F34"/>
    <w:rsid w:val="00917238"/>
    <w:rsid w:val="009243C9"/>
    <w:rsid w:val="0092529C"/>
    <w:rsid w:val="009266EB"/>
    <w:rsid w:val="00926A0B"/>
    <w:rsid w:val="009309C1"/>
    <w:rsid w:val="00930AF6"/>
    <w:rsid w:val="00931AAE"/>
    <w:rsid w:val="00931ADB"/>
    <w:rsid w:val="009321E0"/>
    <w:rsid w:val="0093419F"/>
    <w:rsid w:val="00934442"/>
    <w:rsid w:val="00934571"/>
    <w:rsid w:val="00934A26"/>
    <w:rsid w:val="00936B53"/>
    <w:rsid w:val="0093728F"/>
    <w:rsid w:val="0093734B"/>
    <w:rsid w:val="00940424"/>
    <w:rsid w:val="00943464"/>
    <w:rsid w:val="00944093"/>
    <w:rsid w:val="00944482"/>
    <w:rsid w:val="00945628"/>
    <w:rsid w:val="009456A6"/>
    <w:rsid w:val="00946552"/>
    <w:rsid w:val="00946C9F"/>
    <w:rsid w:val="009473C3"/>
    <w:rsid w:val="009475F4"/>
    <w:rsid w:val="009479F5"/>
    <w:rsid w:val="0095172B"/>
    <w:rsid w:val="0095262D"/>
    <w:rsid w:val="009545B4"/>
    <w:rsid w:val="00954C1A"/>
    <w:rsid w:val="00956BA5"/>
    <w:rsid w:val="00956C24"/>
    <w:rsid w:val="00956D6F"/>
    <w:rsid w:val="00957F67"/>
    <w:rsid w:val="0096242C"/>
    <w:rsid w:val="009626EA"/>
    <w:rsid w:val="009629C0"/>
    <w:rsid w:val="00965335"/>
    <w:rsid w:val="009655C9"/>
    <w:rsid w:val="00965F01"/>
    <w:rsid w:val="00967D0D"/>
    <w:rsid w:val="009705B6"/>
    <w:rsid w:val="009722A6"/>
    <w:rsid w:val="009723D7"/>
    <w:rsid w:val="00973A95"/>
    <w:rsid w:val="00973EBC"/>
    <w:rsid w:val="00975119"/>
    <w:rsid w:val="00975B65"/>
    <w:rsid w:val="00980BC4"/>
    <w:rsid w:val="0098146C"/>
    <w:rsid w:val="0098217B"/>
    <w:rsid w:val="0098437F"/>
    <w:rsid w:val="009847C3"/>
    <w:rsid w:val="009876B9"/>
    <w:rsid w:val="0099057B"/>
    <w:rsid w:val="00991209"/>
    <w:rsid w:val="009924A0"/>
    <w:rsid w:val="00992F16"/>
    <w:rsid w:val="009952BF"/>
    <w:rsid w:val="009953DF"/>
    <w:rsid w:val="00995473"/>
    <w:rsid w:val="00996A3E"/>
    <w:rsid w:val="00997119"/>
    <w:rsid w:val="009A07A4"/>
    <w:rsid w:val="009A0D5F"/>
    <w:rsid w:val="009A1059"/>
    <w:rsid w:val="009A2B92"/>
    <w:rsid w:val="009A2FB5"/>
    <w:rsid w:val="009A3982"/>
    <w:rsid w:val="009A7D0F"/>
    <w:rsid w:val="009B0AEE"/>
    <w:rsid w:val="009B2392"/>
    <w:rsid w:val="009B25E1"/>
    <w:rsid w:val="009B46E8"/>
    <w:rsid w:val="009C1C9E"/>
    <w:rsid w:val="009C2639"/>
    <w:rsid w:val="009C2A7B"/>
    <w:rsid w:val="009C4E6C"/>
    <w:rsid w:val="009C5E2E"/>
    <w:rsid w:val="009C6C78"/>
    <w:rsid w:val="009C6E2F"/>
    <w:rsid w:val="009C782F"/>
    <w:rsid w:val="009D0CF4"/>
    <w:rsid w:val="009D65C2"/>
    <w:rsid w:val="009D6F48"/>
    <w:rsid w:val="009D7A74"/>
    <w:rsid w:val="009E123D"/>
    <w:rsid w:val="009E4150"/>
    <w:rsid w:val="009E5863"/>
    <w:rsid w:val="009E5CFD"/>
    <w:rsid w:val="009E68DC"/>
    <w:rsid w:val="009E69DE"/>
    <w:rsid w:val="009F0164"/>
    <w:rsid w:val="009F126F"/>
    <w:rsid w:val="009F181B"/>
    <w:rsid w:val="009F1E5E"/>
    <w:rsid w:val="009F32DC"/>
    <w:rsid w:val="009F42A4"/>
    <w:rsid w:val="009F53A5"/>
    <w:rsid w:val="009F637F"/>
    <w:rsid w:val="009F7018"/>
    <w:rsid w:val="00A000EC"/>
    <w:rsid w:val="00A006B7"/>
    <w:rsid w:val="00A00DCF"/>
    <w:rsid w:val="00A06179"/>
    <w:rsid w:val="00A07DE0"/>
    <w:rsid w:val="00A12510"/>
    <w:rsid w:val="00A12A53"/>
    <w:rsid w:val="00A13090"/>
    <w:rsid w:val="00A13267"/>
    <w:rsid w:val="00A14BFC"/>
    <w:rsid w:val="00A15286"/>
    <w:rsid w:val="00A1635B"/>
    <w:rsid w:val="00A164D5"/>
    <w:rsid w:val="00A16F1C"/>
    <w:rsid w:val="00A17474"/>
    <w:rsid w:val="00A2202D"/>
    <w:rsid w:val="00A23A8A"/>
    <w:rsid w:val="00A24693"/>
    <w:rsid w:val="00A25386"/>
    <w:rsid w:val="00A264AF"/>
    <w:rsid w:val="00A27219"/>
    <w:rsid w:val="00A2788C"/>
    <w:rsid w:val="00A27A1B"/>
    <w:rsid w:val="00A31BCF"/>
    <w:rsid w:val="00A33DF9"/>
    <w:rsid w:val="00A40771"/>
    <w:rsid w:val="00A419E2"/>
    <w:rsid w:val="00A41A0E"/>
    <w:rsid w:val="00A46262"/>
    <w:rsid w:val="00A4764F"/>
    <w:rsid w:val="00A47F33"/>
    <w:rsid w:val="00A5058E"/>
    <w:rsid w:val="00A522A9"/>
    <w:rsid w:val="00A5447F"/>
    <w:rsid w:val="00A54F19"/>
    <w:rsid w:val="00A563D4"/>
    <w:rsid w:val="00A61038"/>
    <w:rsid w:val="00A63BA5"/>
    <w:rsid w:val="00A63CC3"/>
    <w:rsid w:val="00A6416A"/>
    <w:rsid w:val="00A64BDA"/>
    <w:rsid w:val="00A66B79"/>
    <w:rsid w:val="00A66C94"/>
    <w:rsid w:val="00A66F21"/>
    <w:rsid w:val="00A66FD2"/>
    <w:rsid w:val="00A674E2"/>
    <w:rsid w:val="00A7112C"/>
    <w:rsid w:val="00A71E59"/>
    <w:rsid w:val="00A71F0D"/>
    <w:rsid w:val="00A72087"/>
    <w:rsid w:val="00A727C3"/>
    <w:rsid w:val="00A73556"/>
    <w:rsid w:val="00A73FDC"/>
    <w:rsid w:val="00A749C4"/>
    <w:rsid w:val="00A76248"/>
    <w:rsid w:val="00A80836"/>
    <w:rsid w:val="00A82D2F"/>
    <w:rsid w:val="00A83965"/>
    <w:rsid w:val="00A83ABA"/>
    <w:rsid w:val="00A83CD2"/>
    <w:rsid w:val="00A847C1"/>
    <w:rsid w:val="00A85A9F"/>
    <w:rsid w:val="00A86662"/>
    <w:rsid w:val="00A867AE"/>
    <w:rsid w:val="00A901CC"/>
    <w:rsid w:val="00A9257F"/>
    <w:rsid w:val="00A928F7"/>
    <w:rsid w:val="00A94A51"/>
    <w:rsid w:val="00A957DA"/>
    <w:rsid w:val="00A95934"/>
    <w:rsid w:val="00A97A87"/>
    <w:rsid w:val="00A97CC9"/>
    <w:rsid w:val="00A97F65"/>
    <w:rsid w:val="00AA0B31"/>
    <w:rsid w:val="00AA163C"/>
    <w:rsid w:val="00AA2C89"/>
    <w:rsid w:val="00AA41F2"/>
    <w:rsid w:val="00AA4A88"/>
    <w:rsid w:val="00AB13DD"/>
    <w:rsid w:val="00AB1DB6"/>
    <w:rsid w:val="00AB2AC1"/>
    <w:rsid w:val="00AB375B"/>
    <w:rsid w:val="00AB3989"/>
    <w:rsid w:val="00AB49FB"/>
    <w:rsid w:val="00AB515C"/>
    <w:rsid w:val="00AB5417"/>
    <w:rsid w:val="00AB6137"/>
    <w:rsid w:val="00AB6914"/>
    <w:rsid w:val="00AC00A1"/>
    <w:rsid w:val="00AC0222"/>
    <w:rsid w:val="00AC1055"/>
    <w:rsid w:val="00AC1769"/>
    <w:rsid w:val="00AC187B"/>
    <w:rsid w:val="00AC3009"/>
    <w:rsid w:val="00AC40B4"/>
    <w:rsid w:val="00AC4AE3"/>
    <w:rsid w:val="00AC4FCE"/>
    <w:rsid w:val="00AC59B2"/>
    <w:rsid w:val="00AC658D"/>
    <w:rsid w:val="00AC7AEE"/>
    <w:rsid w:val="00AD04F1"/>
    <w:rsid w:val="00AD1819"/>
    <w:rsid w:val="00AD1B3B"/>
    <w:rsid w:val="00AD2B96"/>
    <w:rsid w:val="00AD5436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633E"/>
    <w:rsid w:val="00AE705F"/>
    <w:rsid w:val="00AE73F7"/>
    <w:rsid w:val="00AF26AC"/>
    <w:rsid w:val="00AF28BA"/>
    <w:rsid w:val="00AF2BCB"/>
    <w:rsid w:val="00AF2EA3"/>
    <w:rsid w:val="00AF3E3F"/>
    <w:rsid w:val="00AF4647"/>
    <w:rsid w:val="00AF4D89"/>
    <w:rsid w:val="00AF5087"/>
    <w:rsid w:val="00AF6EDA"/>
    <w:rsid w:val="00B01C1D"/>
    <w:rsid w:val="00B05166"/>
    <w:rsid w:val="00B05257"/>
    <w:rsid w:val="00B06B56"/>
    <w:rsid w:val="00B07037"/>
    <w:rsid w:val="00B0786F"/>
    <w:rsid w:val="00B07BE2"/>
    <w:rsid w:val="00B1376B"/>
    <w:rsid w:val="00B13A66"/>
    <w:rsid w:val="00B13C04"/>
    <w:rsid w:val="00B1790E"/>
    <w:rsid w:val="00B17B57"/>
    <w:rsid w:val="00B21520"/>
    <w:rsid w:val="00B21912"/>
    <w:rsid w:val="00B221A6"/>
    <w:rsid w:val="00B2230D"/>
    <w:rsid w:val="00B22927"/>
    <w:rsid w:val="00B23605"/>
    <w:rsid w:val="00B24060"/>
    <w:rsid w:val="00B240A4"/>
    <w:rsid w:val="00B2507F"/>
    <w:rsid w:val="00B254E1"/>
    <w:rsid w:val="00B26E7C"/>
    <w:rsid w:val="00B27CE7"/>
    <w:rsid w:val="00B313CC"/>
    <w:rsid w:val="00B32EAF"/>
    <w:rsid w:val="00B334D9"/>
    <w:rsid w:val="00B3390D"/>
    <w:rsid w:val="00B34CC5"/>
    <w:rsid w:val="00B3731F"/>
    <w:rsid w:val="00B37C18"/>
    <w:rsid w:val="00B400EC"/>
    <w:rsid w:val="00B40BB1"/>
    <w:rsid w:val="00B410EB"/>
    <w:rsid w:val="00B417EF"/>
    <w:rsid w:val="00B42060"/>
    <w:rsid w:val="00B44F4F"/>
    <w:rsid w:val="00B46C0C"/>
    <w:rsid w:val="00B46CE5"/>
    <w:rsid w:val="00B478B9"/>
    <w:rsid w:val="00B5281B"/>
    <w:rsid w:val="00B52D5A"/>
    <w:rsid w:val="00B52FFA"/>
    <w:rsid w:val="00B542B1"/>
    <w:rsid w:val="00B54508"/>
    <w:rsid w:val="00B549A6"/>
    <w:rsid w:val="00B55282"/>
    <w:rsid w:val="00B55EBD"/>
    <w:rsid w:val="00B564A7"/>
    <w:rsid w:val="00B5733A"/>
    <w:rsid w:val="00B57880"/>
    <w:rsid w:val="00B60210"/>
    <w:rsid w:val="00B6074D"/>
    <w:rsid w:val="00B615F4"/>
    <w:rsid w:val="00B63F6C"/>
    <w:rsid w:val="00B64A61"/>
    <w:rsid w:val="00B664BB"/>
    <w:rsid w:val="00B6669D"/>
    <w:rsid w:val="00B66917"/>
    <w:rsid w:val="00B66A0C"/>
    <w:rsid w:val="00B6762C"/>
    <w:rsid w:val="00B6763D"/>
    <w:rsid w:val="00B7117F"/>
    <w:rsid w:val="00B72109"/>
    <w:rsid w:val="00B72685"/>
    <w:rsid w:val="00B74F4A"/>
    <w:rsid w:val="00B762E3"/>
    <w:rsid w:val="00B8074D"/>
    <w:rsid w:val="00B813CC"/>
    <w:rsid w:val="00B82E20"/>
    <w:rsid w:val="00B836F4"/>
    <w:rsid w:val="00B8418B"/>
    <w:rsid w:val="00B8426B"/>
    <w:rsid w:val="00B84DD3"/>
    <w:rsid w:val="00B85E34"/>
    <w:rsid w:val="00B877D9"/>
    <w:rsid w:val="00B9067B"/>
    <w:rsid w:val="00B92729"/>
    <w:rsid w:val="00B94E87"/>
    <w:rsid w:val="00B96CD0"/>
    <w:rsid w:val="00BA0B79"/>
    <w:rsid w:val="00BA3335"/>
    <w:rsid w:val="00BA3B4B"/>
    <w:rsid w:val="00BA42BD"/>
    <w:rsid w:val="00BA4ABD"/>
    <w:rsid w:val="00BA60BF"/>
    <w:rsid w:val="00BB2CD6"/>
    <w:rsid w:val="00BB3338"/>
    <w:rsid w:val="00BB4B95"/>
    <w:rsid w:val="00BB4D78"/>
    <w:rsid w:val="00BB6164"/>
    <w:rsid w:val="00BC1643"/>
    <w:rsid w:val="00BC1C53"/>
    <w:rsid w:val="00BC32B1"/>
    <w:rsid w:val="00BC3A07"/>
    <w:rsid w:val="00BC66EA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3775"/>
    <w:rsid w:val="00BD50F5"/>
    <w:rsid w:val="00BD53B1"/>
    <w:rsid w:val="00BD53D9"/>
    <w:rsid w:val="00BD6867"/>
    <w:rsid w:val="00BE006F"/>
    <w:rsid w:val="00BE0155"/>
    <w:rsid w:val="00BE0B6B"/>
    <w:rsid w:val="00BE0CD4"/>
    <w:rsid w:val="00BE24C4"/>
    <w:rsid w:val="00BE2A63"/>
    <w:rsid w:val="00BE3A6D"/>
    <w:rsid w:val="00BE53F3"/>
    <w:rsid w:val="00BE6428"/>
    <w:rsid w:val="00BE7018"/>
    <w:rsid w:val="00BE7DB4"/>
    <w:rsid w:val="00BF02D0"/>
    <w:rsid w:val="00BF56F8"/>
    <w:rsid w:val="00BF5957"/>
    <w:rsid w:val="00C00057"/>
    <w:rsid w:val="00C003C1"/>
    <w:rsid w:val="00C00A84"/>
    <w:rsid w:val="00C00F1A"/>
    <w:rsid w:val="00C0159B"/>
    <w:rsid w:val="00C04219"/>
    <w:rsid w:val="00C078E6"/>
    <w:rsid w:val="00C07D1D"/>
    <w:rsid w:val="00C10958"/>
    <w:rsid w:val="00C10D5F"/>
    <w:rsid w:val="00C11020"/>
    <w:rsid w:val="00C119D0"/>
    <w:rsid w:val="00C12060"/>
    <w:rsid w:val="00C1346A"/>
    <w:rsid w:val="00C13EDF"/>
    <w:rsid w:val="00C150C7"/>
    <w:rsid w:val="00C16259"/>
    <w:rsid w:val="00C165E4"/>
    <w:rsid w:val="00C21259"/>
    <w:rsid w:val="00C21573"/>
    <w:rsid w:val="00C21E61"/>
    <w:rsid w:val="00C23015"/>
    <w:rsid w:val="00C26AA3"/>
    <w:rsid w:val="00C277FA"/>
    <w:rsid w:val="00C27BDD"/>
    <w:rsid w:val="00C27E96"/>
    <w:rsid w:val="00C32F8C"/>
    <w:rsid w:val="00C33B2F"/>
    <w:rsid w:val="00C3432D"/>
    <w:rsid w:val="00C35F9F"/>
    <w:rsid w:val="00C3673B"/>
    <w:rsid w:val="00C36DCD"/>
    <w:rsid w:val="00C40B5F"/>
    <w:rsid w:val="00C420D0"/>
    <w:rsid w:val="00C42DFE"/>
    <w:rsid w:val="00C434DD"/>
    <w:rsid w:val="00C43B9F"/>
    <w:rsid w:val="00C43D85"/>
    <w:rsid w:val="00C44B86"/>
    <w:rsid w:val="00C450C9"/>
    <w:rsid w:val="00C4625F"/>
    <w:rsid w:val="00C469E4"/>
    <w:rsid w:val="00C46E89"/>
    <w:rsid w:val="00C52F1A"/>
    <w:rsid w:val="00C53DA1"/>
    <w:rsid w:val="00C54C28"/>
    <w:rsid w:val="00C56B4F"/>
    <w:rsid w:val="00C56B93"/>
    <w:rsid w:val="00C57CBD"/>
    <w:rsid w:val="00C57D08"/>
    <w:rsid w:val="00C61941"/>
    <w:rsid w:val="00C621B5"/>
    <w:rsid w:val="00C64605"/>
    <w:rsid w:val="00C64E60"/>
    <w:rsid w:val="00C6520E"/>
    <w:rsid w:val="00C659FF"/>
    <w:rsid w:val="00C6618B"/>
    <w:rsid w:val="00C6739E"/>
    <w:rsid w:val="00C72E5A"/>
    <w:rsid w:val="00C743EB"/>
    <w:rsid w:val="00C7702E"/>
    <w:rsid w:val="00C7759B"/>
    <w:rsid w:val="00C77ED8"/>
    <w:rsid w:val="00C8038E"/>
    <w:rsid w:val="00C819B8"/>
    <w:rsid w:val="00C826BD"/>
    <w:rsid w:val="00C83A84"/>
    <w:rsid w:val="00C84B36"/>
    <w:rsid w:val="00C84B7F"/>
    <w:rsid w:val="00C86829"/>
    <w:rsid w:val="00C87AB1"/>
    <w:rsid w:val="00C906CB"/>
    <w:rsid w:val="00C906D1"/>
    <w:rsid w:val="00C90C0A"/>
    <w:rsid w:val="00C92D85"/>
    <w:rsid w:val="00C93C6A"/>
    <w:rsid w:val="00C9543D"/>
    <w:rsid w:val="00C95E0E"/>
    <w:rsid w:val="00CA32D1"/>
    <w:rsid w:val="00CA36E9"/>
    <w:rsid w:val="00CA44F4"/>
    <w:rsid w:val="00CA5D27"/>
    <w:rsid w:val="00CA619A"/>
    <w:rsid w:val="00CA6ED0"/>
    <w:rsid w:val="00CA7617"/>
    <w:rsid w:val="00CB0580"/>
    <w:rsid w:val="00CB0F89"/>
    <w:rsid w:val="00CB1EE7"/>
    <w:rsid w:val="00CB315E"/>
    <w:rsid w:val="00CB37F5"/>
    <w:rsid w:val="00CB46D8"/>
    <w:rsid w:val="00CB57B1"/>
    <w:rsid w:val="00CB66DB"/>
    <w:rsid w:val="00CB6954"/>
    <w:rsid w:val="00CC0CB0"/>
    <w:rsid w:val="00CC105F"/>
    <w:rsid w:val="00CC3977"/>
    <w:rsid w:val="00CC5D26"/>
    <w:rsid w:val="00CC5F76"/>
    <w:rsid w:val="00CC6286"/>
    <w:rsid w:val="00CC6F50"/>
    <w:rsid w:val="00CC7523"/>
    <w:rsid w:val="00CC7746"/>
    <w:rsid w:val="00CD26A5"/>
    <w:rsid w:val="00CD26AC"/>
    <w:rsid w:val="00CD3821"/>
    <w:rsid w:val="00CD4B14"/>
    <w:rsid w:val="00CD565C"/>
    <w:rsid w:val="00CD7E37"/>
    <w:rsid w:val="00CE0226"/>
    <w:rsid w:val="00CE100C"/>
    <w:rsid w:val="00CE567E"/>
    <w:rsid w:val="00CE5F98"/>
    <w:rsid w:val="00CE68E0"/>
    <w:rsid w:val="00CF06C5"/>
    <w:rsid w:val="00CF2C2C"/>
    <w:rsid w:val="00CF3EAA"/>
    <w:rsid w:val="00CF4575"/>
    <w:rsid w:val="00CF55F5"/>
    <w:rsid w:val="00CF5B65"/>
    <w:rsid w:val="00CF5CFF"/>
    <w:rsid w:val="00CF6485"/>
    <w:rsid w:val="00CF66EA"/>
    <w:rsid w:val="00CF6B46"/>
    <w:rsid w:val="00CF7B9C"/>
    <w:rsid w:val="00D00181"/>
    <w:rsid w:val="00D00258"/>
    <w:rsid w:val="00D01A24"/>
    <w:rsid w:val="00D03E36"/>
    <w:rsid w:val="00D0633B"/>
    <w:rsid w:val="00D07264"/>
    <w:rsid w:val="00D109AF"/>
    <w:rsid w:val="00D10B4F"/>
    <w:rsid w:val="00D113C7"/>
    <w:rsid w:val="00D11980"/>
    <w:rsid w:val="00D15234"/>
    <w:rsid w:val="00D1586C"/>
    <w:rsid w:val="00D1721A"/>
    <w:rsid w:val="00D1784E"/>
    <w:rsid w:val="00D20994"/>
    <w:rsid w:val="00D20DDB"/>
    <w:rsid w:val="00D22BB3"/>
    <w:rsid w:val="00D22DDD"/>
    <w:rsid w:val="00D22F6A"/>
    <w:rsid w:val="00D2314B"/>
    <w:rsid w:val="00D24F8D"/>
    <w:rsid w:val="00D25A73"/>
    <w:rsid w:val="00D309DC"/>
    <w:rsid w:val="00D31219"/>
    <w:rsid w:val="00D313E4"/>
    <w:rsid w:val="00D3248A"/>
    <w:rsid w:val="00D32B75"/>
    <w:rsid w:val="00D32D8C"/>
    <w:rsid w:val="00D34AB9"/>
    <w:rsid w:val="00D3565D"/>
    <w:rsid w:val="00D37728"/>
    <w:rsid w:val="00D37AEC"/>
    <w:rsid w:val="00D37BEC"/>
    <w:rsid w:val="00D40ACE"/>
    <w:rsid w:val="00D40CE8"/>
    <w:rsid w:val="00D41074"/>
    <w:rsid w:val="00D46C41"/>
    <w:rsid w:val="00D46DA4"/>
    <w:rsid w:val="00D516DA"/>
    <w:rsid w:val="00D53A59"/>
    <w:rsid w:val="00D5516C"/>
    <w:rsid w:val="00D569BA"/>
    <w:rsid w:val="00D56E43"/>
    <w:rsid w:val="00D612A1"/>
    <w:rsid w:val="00D61B19"/>
    <w:rsid w:val="00D62BC7"/>
    <w:rsid w:val="00D67FAA"/>
    <w:rsid w:val="00D703C2"/>
    <w:rsid w:val="00D72B28"/>
    <w:rsid w:val="00D73511"/>
    <w:rsid w:val="00D73BC8"/>
    <w:rsid w:val="00D74065"/>
    <w:rsid w:val="00D76730"/>
    <w:rsid w:val="00D767C0"/>
    <w:rsid w:val="00D7761B"/>
    <w:rsid w:val="00D77959"/>
    <w:rsid w:val="00D80834"/>
    <w:rsid w:val="00D816F3"/>
    <w:rsid w:val="00D820A9"/>
    <w:rsid w:val="00D82F90"/>
    <w:rsid w:val="00D8484B"/>
    <w:rsid w:val="00D860A4"/>
    <w:rsid w:val="00D86217"/>
    <w:rsid w:val="00D862D7"/>
    <w:rsid w:val="00D8722E"/>
    <w:rsid w:val="00D87C42"/>
    <w:rsid w:val="00D903DE"/>
    <w:rsid w:val="00D91250"/>
    <w:rsid w:val="00D912BA"/>
    <w:rsid w:val="00D91617"/>
    <w:rsid w:val="00D91648"/>
    <w:rsid w:val="00D92911"/>
    <w:rsid w:val="00D941CB"/>
    <w:rsid w:val="00D945F8"/>
    <w:rsid w:val="00D95E51"/>
    <w:rsid w:val="00D96CF7"/>
    <w:rsid w:val="00D97B23"/>
    <w:rsid w:val="00DA0F77"/>
    <w:rsid w:val="00DA616A"/>
    <w:rsid w:val="00DB1C06"/>
    <w:rsid w:val="00DB292A"/>
    <w:rsid w:val="00DB3C2A"/>
    <w:rsid w:val="00DB3E01"/>
    <w:rsid w:val="00DB4250"/>
    <w:rsid w:val="00DB4675"/>
    <w:rsid w:val="00DB5389"/>
    <w:rsid w:val="00DB5882"/>
    <w:rsid w:val="00DB5EC6"/>
    <w:rsid w:val="00DB5FD2"/>
    <w:rsid w:val="00DB691F"/>
    <w:rsid w:val="00DB6C37"/>
    <w:rsid w:val="00DB74A6"/>
    <w:rsid w:val="00DB75A6"/>
    <w:rsid w:val="00DC069E"/>
    <w:rsid w:val="00DC24A2"/>
    <w:rsid w:val="00DC374B"/>
    <w:rsid w:val="00DC38AD"/>
    <w:rsid w:val="00DC3F7C"/>
    <w:rsid w:val="00DC419A"/>
    <w:rsid w:val="00DC451E"/>
    <w:rsid w:val="00DC54E5"/>
    <w:rsid w:val="00DC5561"/>
    <w:rsid w:val="00DC5AA7"/>
    <w:rsid w:val="00DC5E78"/>
    <w:rsid w:val="00DC635C"/>
    <w:rsid w:val="00DC6E1F"/>
    <w:rsid w:val="00DC7797"/>
    <w:rsid w:val="00DD0376"/>
    <w:rsid w:val="00DD1A3D"/>
    <w:rsid w:val="00DD2FC9"/>
    <w:rsid w:val="00DD3051"/>
    <w:rsid w:val="00DD444A"/>
    <w:rsid w:val="00DD5AA1"/>
    <w:rsid w:val="00DE00F1"/>
    <w:rsid w:val="00DE1C08"/>
    <w:rsid w:val="00DE2650"/>
    <w:rsid w:val="00DE5A5E"/>
    <w:rsid w:val="00DF11BC"/>
    <w:rsid w:val="00DF18D7"/>
    <w:rsid w:val="00DF39FA"/>
    <w:rsid w:val="00DF3BF7"/>
    <w:rsid w:val="00DF4430"/>
    <w:rsid w:val="00DF4910"/>
    <w:rsid w:val="00DF51E1"/>
    <w:rsid w:val="00DF679D"/>
    <w:rsid w:val="00DF6843"/>
    <w:rsid w:val="00DF6C1C"/>
    <w:rsid w:val="00DF77E1"/>
    <w:rsid w:val="00E008D3"/>
    <w:rsid w:val="00E021C5"/>
    <w:rsid w:val="00E02D82"/>
    <w:rsid w:val="00E02E8A"/>
    <w:rsid w:val="00E03A29"/>
    <w:rsid w:val="00E03EA4"/>
    <w:rsid w:val="00E05011"/>
    <w:rsid w:val="00E06772"/>
    <w:rsid w:val="00E13ACB"/>
    <w:rsid w:val="00E1453A"/>
    <w:rsid w:val="00E146C0"/>
    <w:rsid w:val="00E14882"/>
    <w:rsid w:val="00E15C2A"/>
    <w:rsid w:val="00E16417"/>
    <w:rsid w:val="00E167E8"/>
    <w:rsid w:val="00E175D1"/>
    <w:rsid w:val="00E20139"/>
    <w:rsid w:val="00E21003"/>
    <w:rsid w:val="00E21652"/>
    <w:rsid w:val="00E2168C"/>
    <w:rsid w:val="00E231D3"/>
    <w:rsid w:val="00E23A13"/>
    <w:rsid w:val="00E25C03"/>
    <w:rsid w:val="00E2703A"/>
    <w:rsid w:val="00E3137A"/>
    <w:rsid w:val="00E31568"/>
    <w:rsid w:val="00E31AF5"/>
    <w:rsid w:val="00E3217C"/>
    <w:rsid w:val="00E3318D"/>
    <w:rsid w:val="00E34075"/>
    <w:rsid w:val="00E3435A"/>
    <w:rsid w:val="00E35C57"/>
    <w:rsid w:val="00E375AC"/>
    <w:rsid w:val="00E40E80"/>
    <w:rsid w:val="00E40FAF"/>
    <w:rsid w:val="00E413F7"/>
    <w:rsid w:val="00E42B27"/>
    <w:rsid w:val="00E43DFB"/>
    <w:rsid w:val="00E43F4F"/>
    <w:rsid w:val="00E46B7A"/>
    <w:rsid w:val="00E50476"/>
    <w:rsid w:val="00E51479"/>
    <w:rsid w:val="00E5169B"/>
    <w:rsid w:val="00E5267B"/>
    <w:rsid w:val="00E53866"/>
    <w:rsid w:val="00E5455C"/>
    <w:rsid w:val="00E54C3A"/>
    <w:rsid w:val="00E54D4B"/>
    <w:rsid w:val="00E55F3B"/>
    <w:rsid w:val="00E5608E"/>
    <w:rsid w:val="00E562EE"/>
    <w:rsid w:val="00E56D66"/>
    <w:rsid w:val="00E6007A"/>
    <w:rsid w:val="00E6034E"/>
    <w:rsid w:val="00E6052D"/>
    <w:rsid w:val="00E60F28"/>
    <w:rsid w:val="00E61441"/>
    <w:rsid w:val="00E6153E"/>
    <w:rsid w:val="00E634D1"/>
    <w:rsid w:val="00E63655"/>
    <w:rsid w:val="00E65D54"/>
    <w:rsid w:val="00E6652D"/>
    <w:rsid w:val="00E67743"/>
    <w:rsid w:val="00E71F48"/>
    <w:rsid w:val="00E72A68"/>
    <w:rsid w:val="00E7578B"/>
    <w:rsid w:val="00E767B4"/>
    <w:rsid w:val="00E816E1"/>
    <w:rsid w:val="00E81C8E"/>
    <w:rsid w:val="00E82410"/>
    <w:rsid w:val="00E84A7D"/>
    <w:rsid w:val="00E860D4"/>
    <w:rsid w:val="00E87F41"/>
    <w:rsid w:val="00E91F49"/>
    <w:rsid w:val="00E93D73"/>
    <w:rsid w:val="00E96142"/>
    <w:rsid w:val="00E971B9"/>
    <w:rsid w:val="00EA009C"/>
    <w:rsid w:val="00EA0261"/>
    <w:rsid w:val="00EA173F"/>
    <w:rsid w:val="00EA1F94"/>
    <w:rsid w:val="00EA243E"/>
    <w:rsid w:val="00EA2A83"/>
    <w:rsid w:val="00EA2BF8"/>
    <w:rsid w:val="00EA2C2C"/>
    <w:rsid w:val="00EA3379"/>
    <w:rsid w:val="00EA35D8"/>
    <w:rsid w:val="00EA3727"/>
    <w:rsid w:val="00EA4CAC"/>
    <w:rsid w:val="00EA59A5"/>
    <w:rsid w:val="00EA6AA2"/>
    <w:rsid w:val="00EA6B1D"/>
    <w:rsid w:val="00EA6F66"/>
    <w:rsid w:val="00EA7484"/>
    <w:rsid w:val="00EB08ED"/>
    <w:rsid w:val="00EB148D"/>
    <w:rsid w:val="00EB342F"/>
    <w:rsid w:val="00EB3851"/>
    <w:rsid w:val="00EB4400"/>
    <w:rsid w:val="00EB486D"/>
    <w:rsid w:val="00EB4920"/>
    <w:rsid w:val="00EB5F1E"/>
    <w:rsid w:val="00EB66DA"/>
    <w:rsid w:val="00EB7F56"/>
    <w:rsid w:val="00EC043E"/>
    <w:rsid w:val="00EC165A"/>
    <w:rsid w:val="00EC176F"/>
    <w:rsid w:val="00EC2A01"/>
    <w:rsid w:val="00EC4061"/>
    <w:rsid w:val="00EC4350"/>
    <w:rsid w:val="00EC612D"/>
    <w:rsid w:val="00EC6F56"/>
    <w:rsid w:val="00EC7D39"/>
    <w:rsid w:val="00EC7F50"/>
    <w:rsid w:val="00ED0F53"/>
    <w:rsid w:val="00ED1214"/>
    <w:rsid w:val="00ED26C8"/>
    <w:rsid w:val="00ED2DF2"/>
    <w:rsid w:val="00ED7499"/>
    <w:rsid w:val="00ED7C0C"/>
    <w:rsid w:val="00EE10C4"/>
    <w:rsid w:val="00EE1C5C"/>
    <w:rsid w:val="00EE2A2D"/>
    <w:rsid w:val="00EE2B1C"/>
    <w:rsid w:val="00EE33C4"/>
    <w:rsid w:val="00EE3B78"/>
    <w:rsid w:val="00EE46B9"/>
    <w:rsid w:val="00EE48EC"/>
    <w:rsid w:val="00EE51B5"/>
    <w:rsid w:val="00EE5F1E"/>
    <w:rsid w:val="00EE65F2"/>
    <w:rsid w:val="00EF195D"/>
    <w:rsid w:val="00EF204B"/>
    <w:rsid w:val="00EF53B0"/>
    <w:rsid w:val="00EF5492"/>
    <w:rsid w:val="00EF591E"/>
    <w:rsid w:val="00EF5D8A"/>
    <w:rsid w:val="00EF6408"/>
    <w:rsid w:val="00EF6E40"/>
    <w:rsid w:val="00EF7633"/>
    <w:rsid w:val="00F00CE9"/>
    <w:rsid w:val="00F0496F"/>
    <w:rsid w:val="00F04AA9"/>
    <w:rsid w:val="00F05FB9"/>
    <w:rsid w:val="00F06B4C"/>
    <w:rsid w:val="00F06B9A"/>
    <w:rsid w:val="00F13E6E"/>
    <w:rsid w:val="00F13E87"/>
    <w:rsid w:val="00F15BE0"/>
    <w:rsid w:val="00F15C6B"/>
    <w:rsid w:val="00F1682D"/>
    <w:rsid w:val="00F16A4D"/>
    <w:rsid w:val="00F170F3"/>
    <w:rsid w:val="00F17E44"/>
    <w:rsid w:val="00F20926"/>
    <w:rsid w:val="00F21335"/>
    <w:rsid w:val="00F23561"/>
    <w:rsid w:val="00F24271"/>
    <w:rsid w:val="00F264FD"/>
    <w:rsid w:val="00F26B60"/>
    <w:rsid w:val="00F27A3A"/>
    <w:rsid w:val="00F32A07"/>
    <w:rsid w:val="00F344F3"/>
    <w:rsid w:val="00F34BFB"/>
    <w:rsid w:val="00F352B5"/>
    <w:rsid w:val="00F35BA4"/>
    <w:rsid w:val="00F360F1"/>
    <w:rsid w:val="00F369E0"/>
    <w:rsid w:val="00F36EAC"/>
    <w:rsid w:val="00F42488"/>
    <w:rsid w:val="00F42E08"/>
    <w:rsid w:val="00F45727"/>
    <w:rsid w:val="00F46572"/>
    <w:rsid w:val="00F47B74"/>
    <w:rsid w:val="00F47EDF"/>
    <w:rsid w:val="00F47FD7"/>
    <w:rsid w:val="00F51468"/>
    <w:rsid w:val="00F51F76"/>
    <w:rsid w:val="00F52221"/>
    <w:rsid w:val="00F529D7"/>
    <w:rsid w:val="00F52B7A"/>
    <w:rsid w:val="00F53015"/>
    <w:rsid w:val="00F54C6F"/>
    <w:rsid w:val="00F56C00"/>
    <w:rsid w:val="00F56CFC"/>
    <w:rsid w:val="00F60A44"/>
    <w:rsid w:val="00F61734"/>
    <w:rsid w:val="00F636E9"/>
    <w:rsid w:val="00F64A1F"/>
    <w:rsid w:val="00F652D4"/>
    <w:rsid w:val="00F66319"/>
    <w:rsid w:val="00F665D0"/>
    <w:rsid w:val="00F66B2E"/>
    <w:rsid w:val="00F72504"/>
    <w:rsid w:val="00F734C9"/>
    <w:rsid w:val="00F7418A"/>
    <w:rsid w:val="00F75A7D"/>
    <w:rsid w:val="00F75DF0"/>
    <w:rsid w:val="00F770BE"/>
    <w:rsid w:val="00F80DCE"/>
    <w:rsid w:val="00F81A52"/>
    <w:rsid w:val="00F82EA0"/>
    <w:rsid w:val="00F85047"/>
    <w:rsid w:val="00F868BE"/>
    <w:rsid w:val="00F876C5"/>
    <w:rsid w:val="00F87F71"/>
    <w:rsid w:val="00F904EB"/>
    <w:rsid w:val="00F90CB9"/>
    <w:rsid w:val="00F90D76"/>
    <w:rsid w:val="00F9292D"/>
    <w:rsid w:val="00F9332C"/>
    <w:rsid w:val="00F94179"/>
    <w:rsid w:val="00F951BD"/>
    <w:rsid w:val="00F96CC9"/>
    <w:rsid w:val="00F97A7C"/>
    <w:rsid w:val="00FA26DE"/>
    <w:rsid w:val="00FA3959"/>
    <w:rsid w:val="00FA4539"/>
    <w:rsid w:val="00FA4D1A"/>
    <w:rsid w:val="00FA4F36"/>
    <w:rsid w:val="00FA7A95"/>
    <w:rsid w:val="00FB16CE"/>
    <w:rsid w:val="00FB228A"/>
    <w:rsid w:val="00FB257A"/>
    <w:rsid w:val="00FB3837"/>
    <w:rsid w:val="00FB4254"/>
    <w:rsid w:val="00FB5476"/>
    <w:rsid w:val="00FB588B"/>
    <w:rsid w:val="00FB5AB5"/>
    <w:rsid w:val="00FB5FE4"/>
    <w:rsid w:val="00FB6A21"/>
    <w:rsid w:val="00FB7D81"/>
    <w:rsid w:val="00FB7D8A"/>
    <w:rsid w:val="00FC1522"/>
    <w:rsid w:val="00FC28BE"/>
    <w:rsid w:val="00FC2C96"/>
    <w:rsid w:val="00FC3DBE"/>
    <w:rsid w:val="00FC7043"/>
    <w:rsid w:val="00FC7A63"/>
    <w:rsid w:val="00FC7BD6"/>
    <w:rsid w:val="00FD083B"/>
    <w:rsid w:val="00FD089C"/>
    <w:rsid w:val="00FD1269"/>
    <w:rsid w:val="00FD1487"/>
    <w:rsid w:val="00FD154B"/>
    <w:rsid w:val="00FD44D9"/>
    <w:rsid w:val="00FD500B"/>
    <w:rsid w:val="00FD5275"/>
    <w:rsid w:val="00FD555F"/>
    <w:rsid w:val="00FD55FE"/>
    <w:rsid w:val="00FD5AC6"/>
    <w:rsid w:val="00FD5C4F"/>
    <w:rsid w:val="00FD6BC1"/>
    <w:rsid w:val="00FD6FE0"/>
    <w:rsid w:val="00FD7B87"/>
    <w:rsid w:val="00FE0177"/>
    <w:rsid w:val="00FE07C1"/>
    <w:rsid w:val="00FE07C8"/>
    <w:rsid w:val="00FE0ED2"/>
    <w:rsid w:val="00FE11C7"/>
    <w:rsid w:val="00FE24C1"/>
    <w:rsid w:val="00FE4714"/>
    <w:rsid w:val="00FE6B51"/>
    <w:rsid w:val="00FE77AB"/>
    <w:rsid w:val="00FF1FBA"/>
    <w:rsid w:val="00FF2168"/>
    <w:rsid w:val="00FF3167"/>
    <w:rsid w:val="00FF3342"/>
    <w:rsid w:val="00FF3F4B"/>
    <w:rsid w:val="00FF4C0D"/>
    <w:rsid w:val="00FF5394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Normal Table" w:semiHidden="0" w:unhideWhenUsed="0"/>
    <w:lsdException w:name="annotation subject" w:uiPriority="0"/>
    <w:lsdException w:name="Table Web 1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2B1"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uiPriority w:val="99"/>
    <w:qFormat/>
    <w:rsid w:val="00057DFB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360"/>
      <w:ind w:left="357" w:hanging="357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C32B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Ctrl+3,H3,Nadpis_3_úroveň,Záhlaví 3,V_Head3,V_Head31,V_Head32,Podkapitola2,ASAPHeading 3,Sub Paragraph,Podkapitola21,1.1.1,Podkapitola 2,Podkapitola 21,Podkapitola 22,Podkapitola 23,Podkapitola 24,overview"/>
    <w:basedOn w:val="Normln"/>
    <w:next w:val="Normln"/>
    <w:qFormat/>
    <w:rsid w:val="00BC32B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BC32B1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BC32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qFormat/>
    <w:rsid w:val="00BC32B1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aliases w:val="H7"/>
    <w:basedOn w:val="Normln"/>
    <w:next w:val="Normln"/>
    <w:qFormat/>
    <w:rsid w:val="00BC32B1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aliases w:val="H8"/>
    <w:basedOn w:val="Normln"/>
    <w:next w:val="Normln"/>
    <w:qFormat/>
    <w:rsid w:val="00BC32B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aliases w:val="h9,heading9,H9,App Heading"/>
    <w:basedOn w:val="Normln"/>
    <w:next w:val="Normln"/>
    <w:qFormat/>
    <w:rsid w:val="00BC32B1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sid w:val="00BC32B1"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sid w:val="00BC32B1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sid w:val="00BC32B1"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sid w:val="00BC32B1"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sid w:val="00BC32B1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sid w:val="00BC32B1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sid w:val="00BC32B1"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sid w:val="00BC32B1"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sid w:val="00BC32B1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sid w:val="00BC32B1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sid w:val="00BC32B1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BC32B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rsid w:val="00BC32B1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BC32B1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BC32B1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C32B1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C32B1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C32B1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BC32B1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C32B1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sid w:val="00BC32B1"/>
    <w:rPr>
      <w:lang w:val="cs-CZ" w:eastAsia="cs-CZ" w:bidi="ar-SA"/>
    </w:rPr>
  </w:style>
  <w:style w:type="paragraph" w:styleId="Textpoznpodarou">
    <w:name w:val="footnote text"/>
    <w:basedOn w:val="Normln"/>
    <w:uiPriority w:val="99"/>
    <w:rsid w:val="00BC32B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sid w:val="00BC32B1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rsid w:val="00BC32B1"/>
    <w:rPr>
      <w:rFonts w:cs="Arial"/>
      <w:szCs w:val="20"/>
    </w:rPr>
  </w:style>
  <w:style w:type="character" w:customStyle="1" w:styleId="ZhlavChar">
    <w:name w:val="Záhlaví Char"/>
    <w:uiPriority w:val="99"/>
    <w:locked/>
    <w:rsid w:val="00BC32B1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rsid w:val="00BC32B1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sid w:val="00BC32B1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rsid w:val="00BC32B1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rsid w:val="00BC32B1"/>
    <w:pPr>
      <w:ind w:left="283" w:hanging="283"/>
    </w:pPr>
  </w:style>
  <w:style w:type="paragraph" w:styleId="Seznamsodrkami">
    <w:name w:val="List Bullet"/>
    <w:basedOn w:val="Normln"/>
    <w:autoRedefine/>
    <w:rsid w:val="00BC32B1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BC32B1"/>
    <w:pPr>
      <w:ind w:left="566" w:hanging="283"/>
    </w:pPr>
  </w:style>
  <w:style w:type="paragraph" w:styleId="Seznamsodrkami2">
    <w:name w:val="List Bullet 2"/>
    <w:basedOn w:val="Normln"/>
    <w:autoRedefine/>
    <w:semiHidden/>
    <w:rsid w:val="00BC32B1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rsid w:val="00BC32B1"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rsid w:val="00BC32B1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BC32B1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rsid w:val="00BC32B1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BC32B1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sid w:val="00BC32B1"/>
    <w:rPr>
      <w:rFonts w:cs="Arial"/>
      <w:color w:val="FF0000"/>
    </w:rPr>
  </w:style>
  <w:style w:type="character" w:customStyle="1" w:styleId="Zkladntextodsazen2Char">
    <w:name w:val="Základní text odsazený 2 Char"/>
    <w:locked/>
    <w:rsid w:val="00BC32B1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rsid w:val="00BC32B1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BC32B1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rsid w:val="00BC32B1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BC32B1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BC32B1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rsid w:val="00BC32B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BC32B1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rsid w:val="00BC32B1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sid w:val="00BC32B1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BC32B1"/>
    <w:rPr>
      <w:b/>
      <w:bCs/>
    </w:rPr>
  </w:style>
  <w:style w:type="character" w:customStyle="1" w:styleId="TextbublinyChar">
    <w:name w:val="Text bubliny Char"/>
    <w:semiHidden/>
    <w:locked/>
    <w:rsid w:val="00BC32B1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BC32B1"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rsid w:val="00BC32B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BC32B1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BC32B1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BC32B1"/>
    <w:rPr>
      <w:b/>
      <w:sz w:val="24"/>
    </w:rPr>
  </w:style>
  <w:style w:type="paragraph" w:customStyle="1" w:styleId="bntext">
    <w:name w:val="běžný text"/>
    <w:basedOn w:val="Nadpis1"/>
    <w:rsid w:val="00BC32B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BC32B1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BC32B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BC32B1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BC32B1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BC32B1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BC32B1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BC32B1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C32B1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rsid w:val="00BC32B1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BC32B1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BC32B1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BC32B1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BC32B1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BC32B1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BC32B1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BC32B1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BC32B1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BC32B1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BC32B1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BC32B1"/>
    <w:pPr>
      <w:ind w:left="708"/>
    </w:pPr>
  </w:style>
  <w:style w:type="paragraph" w:styleId="Revize">
    <w:name w:val="Revision"/>
    <w:semiHidden/>
    <w:rsid w:val="00BC32B1"/>
    <w:rPr>
      <w:rFonts w:ascii="Arial" w:hAnsi="Arial"/>
      <w:szCs w:val="24"/>
    </w:rPr>
  </w:style>
  <w:style w:type="character" w:styleId="Znakapoznpodarou">
    <w:name w:val="footnote reference"/>
    <w:uiPriority w:val="99"/>
    <w:rsid w:val="00BC32B1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sid w:val="00BC32B1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character" w:customStyle="1" w:styleId="apple-converted-space">
    <w:name w:val="apple-converted-space"/>
    <w:basedOn w:val="Standardnpsmoodstavce"/>
    <w:rsid w:val="002867B1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5DF5"/>
    <w:rPr>
      <w:rFonts w:ascii="Arial" w:hAnsi="Arial"/>
      <w:szCs w:val="24"/>
    </w:rPr>
  </w:style>
  <w:style w:type="character" w:styleId="slostrnky">
    <w:name w:val="page number"/>
    <w:basedOn w:val="Standardnpsmoodstavce"/>
    <w:rsid w:val="000F6022"/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93419F"/>
    <w:rPr>
      <w:rFonts w:ascii="Arial" w:hAnsi="Arial" w:cs="Arial"/>
      <w:szCs w:val="24"/>
    </w:rPr>
  </w:style>
  <w:style w:type="paragraph" w:customStyle="1" w:styleId="Styl6">
    <w:name w:val="Styl6"/>
    <w:basedOn w:val="Zkladntext"/>
    <w:qFormat/>
    <w:rsid w:val="002B7657"/>
    <w:pPr>
      <w:keepLines/>
      <w:spacing w:before="120" w:line="276" w:lineRule="auto"/>
      <w:ind w:left="357"/>
    </w:pPr>
    <w:rPr>
      <w:rFonts w:ascii="Palatino Linotype" w:hAnsi="Palatino Linotype" w:cs="Times New Roman"/>
      <w:sz w:val="22"/>
      <w:szCs w:val="22"/>
    </w:rPr>
  </w:style>
  <w:style w:type="paragraph" w:customStyle="1" w:styleId="Styl7">
    <w:name w:val="Styl7"/>
    <w:basedOn w:val="Nadpis2"/>
    <w:qFormat/>
    <w:rsid w:val="00251AF1"/>
    <w:pPr>
      <w:keepNext w:val="0"/>
      <w:numPr>
        <w:ilvl w:val="0"/>
        <w:numId w:val="0"/>
      </w:numPr>
      <w:spacing w:before="120" w:after="120" w:line="276" w:lineRule="auto"/>
      <w:ind w:left="993" w:hanging="567"/>
    </w:pPr>
    <w:rPr>
      <w:rFonts w:ascii="Palatino Linotype" w:hAnsi="Palatino Linotype" w:cs="Times New Roman"/>
      <w:b w:val="0"/>
      <w:bCs w:val="0"/>
      <w:iCs w:val="0"/>
      <w:sz w:val="22"/>
      <w:szCs w:val="22"/>
    </w:rPr>
  </w:style>
  <w:style w:type="character" w:styleId="Siln">
    <w:name w:val="Strong"/>
    <w:basedOn w:val="Standardnpsmoodstavce"/>
    <w:uiPriority w:val="22"/>
    <w:qFormat/>
    <w:rsid w:val="00BB4B95"/>
    <w:rPr>
      <w:b/>
      <w:bCs/>
    </w:rPr>
  </w:style>
  <w:style w:type="character" w:customStyle="1" w:styleId="nowrap">
    <w:name w:val="nowrap"/>
    <w:basedOn w:val="Standardnpsmoodstavce"/>
    <w:rsid w:val="00BB4B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Normal Table" w:semiHidden="0" w:unhideWhenUsed="0"/>
    <w:lsdException w:name="annotation subject" w:uiPriority="0"/>
    <w:lsdException w:name="Table Web 1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2B1"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uiPriority w:val="99"/>
    <w:qFormat/>
    <w:rsid w:val="00057DFB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360"/>
      <w:ind w:left="357" w:hanging="357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C32B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Ctrl+3,H3,Nadpis_3_úroveň,Záhlaví 3,V_Head3,V_Head31,V_Head32,Podkapitola2,ASAPHeading 3,Sub Paragraph,Podkapitola21,1.1.1,Podkapitola 2,Podkapitola 21,Podkapitola 22,Podkapitola 23,Podkapitola 24,overview"/>
    <w:basedOn w:val="Normln"/>
    <w:next w:val="Normln"/>
    <w:qFormat/>
    <w:rsid w:val="00BC32B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BC32B1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BC32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qFormat/>
    <w:rsid w:val="00BC32B1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aliases w:val="H7"/>
    <w:basedOn w:val="Normln"/>
    <w:next w:val="Normln"/>
    <w:qFormat/>
    <w:rsid w:val="00BC32B1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aliases w:val="H8"/>
    <w:basedOn w:val="Normln"/>
    <w:next w:val="Normln"/>
    <w:qFormat/>
    <w:rsid w:val="00BC32B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aliases w:val="h9,heading9,H9,App Heading"/>
    <w:basedOn w:val="Normln"/>
    <w:next w:val="Normln"/>
    <w:qFormat/>
    <w:rsid w:val="00BC32B1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sid w:val="00BC32B1"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sid w:val="00BC32B1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sid w:val="00BC32B1"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sid w:val="00BC32B1"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sid w:val="00BC32B1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sid w:val="00BC32B1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sid w:val="00BC32B1"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sid w:val="00BC32B1"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sid w:val="00BC32B1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sid w:val="00BC32B1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sid w:val="00BC32B1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BC32B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rsid w:val="00BC32B1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BC32B1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BC32B1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C32B1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C32B1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C32B1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BC32B1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C32B1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sid w:val="00BC32B1"/>
    <w:rPr>
      <w:lang w:val="cs-CZ" w:eastAsia="cs-CZ" w:bidi="ar-SA"/>
    </w:rPr>
  </w:style>
  <w:style w:type="paragraph" w:styleId="Textpoznpodarou">
    <w:name w:val="footnote text"/>
    <w:basedOn w:val="Normln"/>
    <w:uiPriority w:val="99"/>
    <w:rsid w:val="00BC32B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sid w:val="00BC32B1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rsid w:val="00BC32B1"/>
    <w:rPr>
      <w:rFonts w:cs="Arial"/>
      <w:szCs w:val="20"/>
    </w:rPr>
  </w:style>
  <w:style w:type="character" w:customStyle="1" w:styleId="ZhlavChar">
    <w:name w:val="Záhlaví Char"/>
    <w:uiPriority w:val="99"/>
    <w:locked/>
    <w:rsid w:val="00BC32B1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rsid w:val="00BC32B1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sid w:val="00BC32B1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rsid w:val="00BC32B1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rsid w:val="00BC32B1"/>
    <w:pPr>
      <w:ind w:left="283" w:hanging="283"/>
    </w:pPr>
  </w:style>
  <w:style w:type="paragraph" w:styleId="Seznamsodrkami">
    <w:name w:val="List Bullet"/>
    <w:basedOn w:val="Normln"/>
    <w:autoRedefine/>
    <w:rsid w:val="00BC32B1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BC32B1"/>
    <w:pPr>
      <w:ind w:left="566" w:hanging="283"/>
    </w:pPr>
  </w:style>
  <w:style w:type="paragraph" w:styleId="Seznamsodrkami2">
    <w:name w:val="List Bullet 2"/>
    <w:basedOn w:val="Normln"/>
    <w:autoRedefine/>
    <w:semiHidden/>
    <w:rsid w:val="00BC32B1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rsid w:val="00BC32B1"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rsid w:val="00BC32B1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BC32B1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rsid w:val="00BC32B1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BC32B1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sid w:val="00BC32B1"/>
    <w:rPr>
      <w:rFonts w:cs="Arial"/>
      <w:color w:val="FF0000"/>
    </w:rPr>
  </w:style>
  <w:style w:type="character" w:customStyle="1" w:styleId="Zkladntextodsazen2Char">
    <w:name w:val="Základní text odsazený 2 Char"/>
    <w:locked/>
    <w:rsid w:val="00BC32B1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rsid w:val="00BC32B1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BC32B1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rsid w:val="00BC32B1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BC32B1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BC32B1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rsid w:val="00BC32B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BC32B1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rsid w:val="00BC32B1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sid w:val="00BC32B1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BC32B1"/>
    <w:rPr>
      <w:b/>
      <w:bCs/>
    </w:rPr>
  </w:style>
  <w:style w:type="character" w:customStyle="1" w:styleId="TextbublinyChar">
    <w:name w:val="Text bubliny Char"/>
    <w:semiHidden/>
    <w:locked/>
    <w:rsid w:val="00BC32B1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BC32B1"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rsid w:val="00BC32B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BC32B1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BC32B1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BC32B1"/>
    <w:rPr>
      <w:b/>
      <w:sz w:val="24"/>
    </w:rPr>
  </w:style>
  <w:style w:type="paragraph" w:customStyle="1" w:styleId="bntext">
    <w:name w:val="běžný text"/>
    <w:basedOn w:val="Nadpis1"/>
    <w:rsid w:val="00BC32B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BC32B1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BC32B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BC32B1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BC32B1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BC32B1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BC32B1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BC32B1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C32B1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rsid w:val="00BC32B1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BC32B1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BC32B1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BC32B1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BC32B1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BC32B1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BC32B1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BC32B1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BC32B1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BC32B1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BC32B1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BC32B1"/>
    <w:pPr>
      <w:ind w:left="708"/>
    </w:pPr>
  </w:style>
  <w:style w:type="paragraph" w:styleId="Revize">
    <w:name w:val="Revision"/>
    <w:semiHidden/>
    <w:rsid w:val="00BC32B1"/>
    <w:rPr>
      <w:rFonts w:ascii="Arial" w:hAnsi="Arial"/>
      <w:szCs w:val="24"/>
    </w:rPr>
  </w:style>
  <w:style w:type="character" w:styleId="Znakapoznpodarou">
    <w:name w:val="footnote reference"/>
    <w:uiPriority w:val="99"/>
    <w:rsid w:val="00BC32B1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sid w:val="00BC32B1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character" w:customStyle="1" w:styleId="apple-converted-space">
    <w:name w:val="apple-converted-space"/>
    <w:basedOn w:val="Standardnpsmoodstavce"/>
    <w:rsid w:val="002867B1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5DF5"/>
    <w:rPr>
      <w:rFonts w:ascii="Arial" w:hAnsi="Arial"/>
      <w:szCs w:val="24"/>
    </w:rPr>
  </w:style>
  <w:style w:type="character" w:styleId="slostrnky">
    <w:name w:val="page number"/>
    <w:basedOn w:val="Standardnpsmoodstavce"/>
    <w:rsid w:val="000F6022"/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93419F"/>
    <w:rPr>
      <w:rFonts w:ascii="Arial" w:hAnsi="Arial" w:cs="Arial"/>
      <w:szCs w:val="24"/>
    </w:rPr>
  </w:style>
  <w:style w:type="paragraph" w:customStyle="1" w:styleId="Styl6">
    <w:name w:val="Styl6"/>
    <w:basedOn w:val="Zkladntext"/>
    <w:qFormat/>
    <w:rsid w:val="002B7657"/>
    <w:pPr>
      <w:keepLines/>
      <w:spacing w:before="120" w:line="276" w:lineRule="auto"/>
      <w:ind w:left="357"/>
    </w:pPr>
    <w:rPr>
      <w:rFonts w:ascii="Palatino Linotype" w:hAnsi="Palatino Linotype" w:cs="Times New Roman"/>
      <w:sz w:val="22"/>
      <w:szCs w:val="22"/>
    </w:rPr>
  </w:style>
  <w:style w:type="paragraph" w:customStyle="1" w:styleId="Styl7">
    <w:name w:val="Styl7"/>
    <w:basedOn w:val="Nadpis2"/>
    <w:qFormat/>
    <w:rsid w:val="00251AF1"/>
    <w:pPr>
      <w:keepNext w:val="0"/>
      <w:numPr>
        <w:ilvl w:val="0"/>
        <w:numId w:val="0"/>
      </w:numPr>
      <w:spacing w:before="120" w:after="120" w:line="276" w:lineRule="auto"/>
      <w:ind w:left="993" w:hanging="567"/>
    </w:pPr>
    <w:rPr>
      <w:rFonts w:ascii="Palatino Linotype" w:hAnsi="Palatino Linotype" w:cs="Times New Roman"/>
      <w:b w:val="0"/>
      <w:bCs w:val="0"/>
      <w:iCs w:val="0"/>
      <w:sz w:val="22"/>
      <w:szCs w:val="22"/>
    </w:rPr>
  </w:style>
  <w:style w:type="character" w:styleId="Siln">
    <w:name w:val="Strong"/>
    <w:basedOn w:val="Standardnpsmoodstavce"/>
    <w:uiPriority w:val="22"/>
    <w:qFormat/>
    <w:rsid w:val="00BB4B95"/>
    <w:rPr>
      <w:b/>
      <w:bCs/>
    </w:rPr>
  </w:style>
  <w:style w:type="character" w:customStyle="1" w:styleId="nowrap">
    <w:name w:val="nowrap"/>
    <w:basedOn w:val="Standardnpsmoodstavce"/>
    <w:rsid w:val="00BB4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yperlink" Target="https://exowa.mpsv.cz/owa/redir.aspx?C=miE5ihGWDkyNf8CluaYJnl0vyxF3GtIIM89hIRpx1CbezOnVlRmXmcklnNAj1MKEp71FlhmUmSE.&amp;URL=https%3a%2f%2fmpsv.ezak.cz%2fprofile_display_2.htm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mailto:vz@mt-legal.com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vz@mt-legal.com" TargetMode="External"/><Relationship Id="rId23" Type="http://schemas.openxmlformats.org/officeDocument/2006/relationships/footer" Target="footer2.xml"/><Relationship Id="rId28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hyperlink" Target="mailto:vz@mt-legal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QrDChVx7AJwe0vM9f4n0v7bIKV8=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Uvt/DHCMn0FScSsgCJaOH06YxXM=</DigestValue>
    </Reference>
  </SignedInfo>
  <SignatureValue>cH5dKPdP8IYdP+QXlvBp7OyOxDksesinoHwtNwSmctFZETq86PZi4DGNZVrrAGTkkKytcn/yFxtN
0Au4p52kroEgB0Sz+zLsvkcMfMVo4Php2Htk3/vMi+o2p/DNPuW1oysUEp+UuhcAcCe+DD2rG+2r
5eYUdiUvWVO/v1hTe4Ooflcf+SeIufcNauIkDRFz+lHE8QSWJQ0mB9ZYJliZhV3yKHw/enRWnCd9
Cgs8F3/fm2AMgNFH1Q7TPgnzv7BhSm3XSSmmhHU3djwHah7VzQUfjnJs+4vQtfV8HNxi1g5T8FdG
shDc5bQPM0UJCRKNgYRV5I+HZmuBldwOepQX0w==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xTzj4xX88P2uam+YQTonWcUKmpA=</DigestValue>
      </Reference>
      <Reference URI="/word/footer1.xml?ContentType=application/vnd.openxmlformats-officedocument.wordprocessingml.footer+xml">
        <DigestMethod Algorithm="http://www.w3.org/2000/09/xmldsig#sha1"/>
        <DigestValue>CpYFdqA1Hv9RUQlrQGAPFaMRF98=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0Vuob153JUxhDNUoak0NkyAXLUQ=</DigestValue>
      </Reference>
      <Reference URI="/word/webSettings.xml?ContentType=application/vnd.openxmlformats-officedocument.wordprocessingml.webSettings+xml">
        <DigestMethod Algorithm="http://www.w3.org/2000/09/xmldsig#sha1"/>
        <DigestValue>h7SKR6SUPgcCXV7yS9tAYa2MGn4=</DigestValue>
      </Reference>
      <Reference URI="/word/numbering.xml?ContentType=application/vnd.openxmlformats-officedocument.wordprocessingml.numbering+xml">
        <DigestMethod Algorithm="http://www.w3.org/2000/09/xmldsig#sha1"/>
        <DigestValue>6T1drOsyJS5xm/124Qi47E34skQ=</DigestValue>
      </Reference>
      <Reference URI="/word/styles.xml?ContentType=application/vnd.openxmlformats-officedocument.wordprocessingml.styles+xml">
        <DigestMethod Algorithm="http://www.w3.org/2000/09/xmldsig#sha1"/>
        <DigestValue>IJQ5kMfJk2PEU2qs8B0Dyo6BhfA=</DigestValue>
      </Reference>
      <Reference URI="/word/fontTable.xml?ContentType=application/vnd.openxmlformats-officedocument.wordprocessingml.fontTable+xml">
        <DigestMethod Algorithm="http://www.w3.org/2000/09/xmldsig#sha1"/>
        <DigestValue>fjWKYpNCNArS76EzWoaURg3Rsnc=</DigestValue>
      </Reference>
      <Reference URI="/word/header3.xml?ContentType=application/vnd.openxmlformats-officedocument.wordprocessingml.header+xml">
        <DigestMethod Algorithm="http://www.w3.org/2000/09/xmldsig#sha1"/>
        <DigestValue>afo9iuf8dXXIIBjsVP1yoy08xxY=</DigestValue>
      </Reference>
      <Reference URI="/word/header2.xml?ContentType=application/vnd.openxmlformats-officedocument.wordprocessingml.header+xml">
        <DigestMethod Algorithm="http://www.w3.org/2000/09/xmldsig#sha1"/>
        <DigestValue>afo9iuf8dXXIIBjsVP1yoy08xxY=</DigestValue>
      </Reference>
      <Reference URI="/word/document.xml?ContentType=application/vnd.openxmlformats-officedocument.wordprocessingml.document.main+xml">
        <DigestMethod Algorithm="http://www.w3.org/2000/09/xmldsig#sha1"/>
        <DigestValue>TUUiJHhAfBQIO41r0JjkMsBo2sE=</DigestValue>
      </Reference>
      <Reference URI="/word/footer2.xml?ContentType=application/vnd.openxmlformats-officedocument.wordprocessingml.footer+xml">
        <DigestMethod Algorithm="http://www.w3.org/2000/09/xmldsig#sha1"/>
        <DigestValue>4RUBTljEMdJgREqo8vQpJ+kEj6k=</DigestValue>
      </Reference>
      <Reference URI="/word/footer3.xml?ContentType=application/vnd.openxmlformats-officedocument.wordprocessingml.footer+xml">
        <DigestMethod Algorithm="http://www.w3.org/2000/09/xmldsig#sha1"/>
        <DigestValue>CpYFdqA1Hv9RUQlrQGAPFaMRF98=</DigestValue>
      </Reference>
      <Reference URI="/word/header1.xml?ContentType=application/vnd.openxmlformats-officedocument.wordprocessingml.header+xml">
        <DigestMethod Algorithm="http://www.w3.org/2000/09/xmldsig#sha1"/>
        <DigestValue>afo9iuf8dXXIIBjsVP1yoy08xxY=</DigestValue>
      </Reference>
      <Reference URI="/word/footnotes.xml?ContentType=application/vnd.openxmlformats-officedocument.wordprocessingml.footnotes+xml">
        <DigestMethod Algorithm="http://www.w3.org/2000/09/xmldsig#sha1"/>
        <DigestValue>4pzPJ7QXLCCQMo3ho+weiLCrvwI=</DigestValue>
      </Reference>
      <Reference URI="/word/endnotes.xml?ContentType=application/vnd.openxmlformats-officedocument.wordprocessingml.endnotes+xml">
        <DigestMethod Algorithm="http://www.w3.org/2000/09/xmldsig#sha1"/>
        <DigestValue>Z0YOFs2vXCKxDtEdsOc1URAl92E=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6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  <mdssi:RelationshipReference SourceId="rId27"/>
          </Transform>
          <Transform Algorithm="http://www.w3.org/TR/2001/REC-xml-c14n-20010315"/>
        </Transforms>
        <DigestMethod Algorithm="http://www.w3.org/2000/09/xmldsig#sha1"/>
        <DigestValue>fFlZ8t15OqlM2Fe3goC0rY1vn94=</DigestValue>
      </Reference>
    </Manifest>
    <SignatureProperties>
      <SignatureProperty Id="idSignatureTime" Target="#idPackageSignature">
        <mdssi:SignatureTime>
          <mdssi:Format>YYYY-MM-DDThh:mm:ssTZD</mdssi:Format>
          <mdssi:Value>2017-02-13T13:08:37Z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2017-02-13T13:08:37Z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786C18-BC74-4103-AF58-6C5A7D087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3D0BE2-1608-4E4C-9253-96CF963D2E5C}">
  <ds:schemaRefs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a9359a40-f311-4999-9c73-bd7ebaba2dd8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95FE9D9-D463-492A-BCDC-6C1A73A9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4295</Words>
  <Characters>27820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32051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2017-02-12T19:07:00Z</dcterms:created>
  <dcterms:modified xsi:type="dcterms:W3CDTF">2017-02-13T13:08:00Z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